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6F01" w:rsidRDefault="00965A74" w14:paraId="61FAD53A" w14:textId="73445EE6">
      <w:pPr>
        <w:rPr>
          <w:rFonts w:cstheme="minorHAnsi"/>
          <w:b/>
          <w:bCs/>
          <w:sz w:val="28"/>
          <w:szCs w:val="28"/>
          <w:shd w:val="clear" w:color="auto" w:fill="FFFFFF"/>
        </w:rPr>
      </w:pPr>
      <w:r w:rsidRPr="00965A74">
        <w:rPr>
          <w:rFonts w:cstheme="minorHAnsi"/>
          <w:b/>
          <w:bCs/>
          <w:sz w:val="28"/>
          <w:szCs w:val="28"/>
          <w:shd w:val="clear" w:color="auto" w:fill="FFFFFF"/>
        </w:rPr>
        <w:t>DOH | At-Home Testing Campaign –Audio Scripts</w:t>
      </w:r>
      <w:r>
        <w:rPr>
          <w:rFonts w:cstheme="minorHAnsi"/>
          <w:b/>
          <w:bCs/>
          <w:sz w:val="28"/>
          <w:szCs w:val="28"/>
          <w:shd w:val="clear" w:color="auto" w:fill="FFFFFF"/>
        </w:rPr>
        <w:br/>
      </w:r>
      <w:r>
        <w:rPr>
          <w:rFonts w:cstheme="minorHAnsi"/>
          <w:b/>
          <w:bCs/>
          <w:sz w:val="28"/>
          <w:szCs w:val="28"/>
          <w:shd w:val="clear" w:color="auto" w:fill="FFFFFF"/>
        </w:rPr>
        <w:t xml:space="preserve">Spanish </w:t>
      </w:r>
      <w:r>
        <w:rPr>
          <w:rFonts w:cstheme="minorHAnsi"/>
          <w:b/>
          <w:bCs/>
          <w:sz w:val="28"/>
          <w:szCs w:val="28"/>
          <w:shd w:val="clear" w:color="auto" w:fill="FFFFFF"/>
        </w:rPr>
        <w:br/>
      </w:r>
    </w:p>
    <w:p w:rsidRPr="00965A74" w:rsidR="00965A74" w:rsidP="00965A74" w:rsidRDefault="00965A74" w14:paraId="74F34668" w14:textId="5267CD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965A74">
        <w:rPr>
          <w:rStyle w:val="normaltextrun"/>
          <w:rFonts w:ascii="Calibri" w:hAnsi="Calibri" w:cs="Calibri"/>
          <w:b/>
          <w:bCs/>
        </w:rPr>
        <w:t>Produced :30 Radio Spot</w:t>
      </w:r>
      <w:r w:rsidRPr="00965A74">
        <w:rPr>
          <w:rStyle w:val="eop"/>
          <w:rFonts w:ascii="Calibri" w:hAnsi="Calibri" w:cs="Calibri"/>
        </w:rPr>
        <w:t> </w:t>
      </w:r>
      <w:r>
        <w:rPr>
          <w:rStyle w:val="eop"/>
          <w:rFonts w:ascii="Calibri" w:hAnsi="Calibri" w:cs="Calibri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65A74" w:rsidTr="00965A74" w14:paraId="23A5F638" w14:textId="77777777">
        <w:tc>
          <w:tcPr>
            <w:tcW w:w="4675" w:type="dxa"/>
            <w:shd w:val="clear" w:color="auto" w:fill="E2EFD9" w:themeFill="accent6" w:themeFillTint="33"/>
          </w:tcPr>
          <w:p w:rsidR="00965A74" w:rsidRDefault="00965A74" w14:paraId="43A5015F" w14:textId="27E306D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English 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:rsidR="00965A74" w:rsidRDefault="00965A74" w14:paraId="2C326052" w14:textId="7FD2C6E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Spanish </w:t>
            </w:r>
          </w:p>
        </w:tc>
      </w:tr>
      <w:tr w:rsidRPr="000F0E9F" w:rsidR="00965A74" w:rsidTr="00965A74" w14:paraId="76980172" w14:textId="77777777">
        <w:tc>
          <w:tcPr>
            <w:tcW w:w="4675" w:type="dxa"/>
          </w:tcPr>
          <w:p w:rsidR="00965A74" w:rsidP="00965A74" w:rsidRDefault="00965A74" w14:paraId="229073F3" w14:textId="387B559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br/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If you have COVID-19 tests at home, you’ve probably wondered, “when should I use them?”</w:t>
            </w:r>
          </w:p>
          <w:p w:rsidR="00965A74" w:rsidP="00965A74" w:rsidRDefault="00965A74" w14:paraId="384F335C" w14:textId="20F999D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65A74" w:rsidP="00965A74" w:rsidRDefault="00965A74" w14:paraId="5172185A" w14:textId="1ABD01C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Some times are better than others.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65A74" w:rsidP="00965A74" w:rsidRDefault="00965A74" w14:paraId="5FF8FFB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965A74" w:rsidP="00965A74" w:rsidRDefault="00965A74" w14:paraId="211D1CEC" w14:textId="6E77B91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If you have COVID symptoms, take a test.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65A74" w:rsidP="00965A74" w:rsidRDefault="00965A74" w14:paraId="0204B9D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965A74" w:rsidP="00965A74" w:rsidRDefault="00965A74" w14:paraId="74EB569C" w14:textId="0A5A4B2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If you’ve had an exposure, but no symptoms, wait five days to test.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65A74" w:rsidP="00965A74" w:rsidRDefault="00965A74" w14:paraId="45017C5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965A74" w:rsidP="00965A74" w:rsidRDefault="00965A74" w14:paraId="03668674" w14:textId="650C2BC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If you want to be sure you don’t have COVID before meeting up with others, test as shortly beforehand as possible.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65A74" w:rsidP="00965A74" w:rsidRDefault="00965A74" w14:paraId="1EF755F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965A74" w:rsidP="00965A74" w:rsidRDefault="00965A74" w14:paraId="0F40B349" w14:textId="11A9D02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That’s all there is to it – just follow the directions in the package.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65A74" w:rsidP="00965A74" w:rsidRDefault="00965A74" w14:paraId="3AA43A5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965A74" w:rsidP="00965A74" w:rsidRDefault="00965A74" w14:paraId="402AB243" w14:textId="495E2BD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To learn more, visit doh.wa.gov/testing </w:t>
            </w:r>
            <w:r w:rsidRPr="0068633A">
              <w:rPr>
                <w:rStyle w:val="normaltextrun"/>
                <w:rFonts w:ascii="Calibri" w:hAnsi="Calibri" w:cs="Calibri" w:eastAsia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(D-O-H dot Wah dot gov slash testing)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65A74" w:rsidP="00965A74" w:rsidRDefault="00965A74" w14:paraId="3CC3A41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965A74" w:rsidP="00965A74" w:rsidRDefault="00965A74" w14:paraId="41059DC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8633A">
              <w:rPr>
                <w:rStyle w:val="normaltextrun"/>
                <w:rFonts w:ascii="Calibri" w:hAnsi="Calibri" w:cs="Calibri" w:eastAsia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&lt;fast read&gt;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</w:rPr>
              <w:t>A message from the Washington State Department of Health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65A74" w:rsidRDefault="00965A74" w14:paraId="30E38050" w14:textId="7777777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5" w:type="dxa"/>
          </w:tcPr>
          <w:p w:rsidR="00965A74" w:rsidRDefault="00965A74" w14:paraId="3BF9BF2A" w14:textId="77777777">
            <w:pPr>
              <w:rPr>
                <w:rFonts w:cstheme="minorHAnsi"/>
                <w:b/>
                <w:bCs/>
              </w:rPr>
            </w:pPr>
          </w:p>
          <w:p w:rsidR="000F0E9F" w:rsidRDefault="000F0E9F" w14:paraId="396E2D6D" w14:textId="77777777">
            <w:pPr>
              <w:rPr>
                <w:rStyle w:val="normaltextrun"/>
                <w:rFonts w:ascii="Calibri" w:hAnsi="Calibri" w:eastAsia="Times New Roman" w:cs="Calibri"/>
              </w:rPr>
            </w:pPr>
            <w:r w:rsidRPr="000F0E9F">
              <w:rPr>
                <w:rStyle w:val="normaltextrun"/>
                <w:rFonts w:ascii="Calibri" w:hAnsi="Calibri" w:eastAsia="Times New Roman" w:cs="Calibri"/>
              </w:rPr>
              <w:t xml:space="preserve">Si tienes pruebas rápidas de COVID-19 en casa, seguro te has </w:t>
            </w:r>
            <w:proofErr w:type="spellStart"/>
            <w:r w:rsidRPr="000F0E9F">
              <w:rPr>
                <w:rStyle w:val="normaltextrun"/>
                <w:rFonts w:ascii="Calibri" w:hAnsi="Calibri" w:eastAsia="Times New Roman" w:cs="Calibri"/>
              </w:rPr>
              <w:t>preguntado</w:t>
            </w:r>
            <w:proofErr w:type="spellEnd"/>
            <w:r w:rsidRPr="000F0E9F">
              <w:rPr>
                <w:rStyle w:val="normaltextrun"/>
                <w:rFonts w:ascii="Calibri" w:hAnsi="Calibri" w:eastAsia="Times New Roman" w:cs="Calibri"/>
              </w:rPr>
              <w:t xml:space="preserve"> “¿</w:t>
            </w:r>
            <w:proofErr w:type="spellStart"/>
            <w:r w:rsidRPr="000F0E9F">
              <w:rPr>
                <w:rStyle w:val="normaltextrun"/>
                <w:rFonts w:ascii="Calibri" w:hAnsi="Calibri" w:eastAsia="Times New Roman" w:cs="Calibri"/>
              </w:rPr>
              <w:t>Cuándo</w:t>
            </w:r>
            <w:proofErr w:type="spellEnd"/>
            <w:r w:rsidRPr="000F0E9F">
              <w:rPr>
                <w:rStyle w:val="normaltextrun"/>
                <w:rFonts w:ascii="Calibri" w:hAnsi="Calibri" w:eastAsia="Times New Roman" w:cs="Calibri"/>
              </w:rPr>
              <w:t xml:space="preserve"> </w:t>
            </w:r>
            <w:proofErr w:type="spellStart"/>
            <w:r w:rsidRPr="000F0E9F">
              <w:rPr>
                <w:rStyle w:val="normaltextrun"/>
                <w:rFonts w:ascii="Calibri" w:hAnsi="Calibri" w:eastAsia="Times New Roman" w:cs="Calibri"/>
              </w:rPr>
              <w:t>debo</w:t>
            </w:r>
            <w:proofErr w:type="spellEnd"/>
            <w:r w:rsidRPr="000F0E9F">
              <w:rPr>
                <w:rStyle w:val="normaltextrun"/>
                <w:rFonts w:ascii="Calibri" w:hAnsi="Calibri" w:eastAsia="Times New Roman" w:cs="Calibri"/>
              </w:rPr>
              <w:t xml:space="preserve"> </w:t>
            </w:r>
            <w:proofErr w:type="spellStart"/>
            <w:r w:rsidRPr="000F0E9F">
              <w:rPr>
                <w:rStyle w:val="normaltextrun"/>
                <w:rFonts w:ascii="Calibri" w:hAnsi="Calibri" w:eastAsia="Times New Roman" w:cs="Calibri"/>
              </w:rPr>
              <w:t>usarlas</w:t>
            </w:r>
            <w:proofErr w:type="spellEnd"/>
            <w:r w:rsidRPr="000F0E9F">
              <w:rPr>
                <w:rStyle w:val="normaltextrun"/>
                <w:rFonts w:ascii="Calibri" w:hAnsi="Calibri" w:eastAsia="Times New Roman" w:cs="Calibri"/>
              </w:rPr>
              <w:t>?”</w:t>
            </w:r>
          </w:p>
          <w:p w:rsidR="000F0E9F" w:rsidRDefault="000F0E9F" w14:paraId="4A43EFAE" w14:textId="77777777">
            <w:pPr>
              <w:rPr>
                <w:rStyle w:val="normaltextrun"/>
                <w:rFonts w:ascii="Calibri" w:hAnsi="Calibri" w:eastAsia="Times New Roman" w:cs="Calibri"/>
              </w:rPr>
            </w:pPr>
          </w:p>
          <w:p w:rsidR="000F0E9F" w:rsidRDefault="000F0E9F" w14:paraId="3680049F" w14:textId="77777777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Algunos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momentos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son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mejores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que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otros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.</w:t>
            </w:r>
          </w:p>
          <w:p w:rsidR="000F0E9F" w:rsidRDefault="000F0E9F" w14:paraId="33AFD634" w14:textId="77777777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0F0E9F" w:rsidRDefault="000F0E9F" w14:paraId="37A3B60B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Si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tienes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síntomas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de COVID: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hazte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la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prueba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.</w:t>
            </w:r>
            <w:r w:rsidRPr="000F0E9F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</w:p>
          <w:p w:rsidR="000F0E9F" w:rsidRDefault="000F0E9F" w14:paraId="69339A74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0F0E9F" w:rsidRDefault="000F0E9F" w14:paraId="052C6742" w14:textId="75BECC8E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Si estuviste expuesto, pero no tienes síntomas, espera cinco días antes de hacerte la prueba.</w:t>
            </w:r>
            <w:r w:rsidRPr="000F0E9F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</w:p>
          <w:p w:rsidR="000F0E9F" w:rsidRDefault="000F0E9F" w14:paraId="7BD062E4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0F0E9F" w:rsidRDefault="000F0E9F" w14:paraId="128BD7D8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Si solo quieres asegurarte de no tener COVID antes de ver a alguien, háztela poco antes de reunirte. </w:t>
            </w:r>
            <w:r w:rsidRPr="000F0E9F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</w:p>
          <w:p w:rsidR="000F0E9F" w:rsidRDefault="000F0E9F" w14:paraId="6409F5A6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0F0E9F" w:rsidRDefault="000F0E9F" w14:paraId="0222717C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Eso es todo. Solo sigue las instrucciones en la caja. </w:t>
            </w:r>
            <w:r w:rsidRPr="000F0E9F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</w:p>
          <w:p w:rsidR="000F0E9F" w:rsidRDefault="000F0E9F" w14:paraId="0377C96D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0F0E9F" w:rsidRDefault="000F0E9F" w14:paraId="5D32A717" w14:textId="77777777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  <w:r w:rsidRPr="000F0E9F">
              <w:rPr>
                <w:rStyle w:val="eop"/>
                <w:rFonts w:ascii="Calibri" w:hAnsi="Calibri" w:cs="Calibri"/>
                <w:color w:val="000000"/>
                <w:lang w:val="es-ES"/>
              </w:rPr>
              <w:t>Para conocer más, visita doh.wa.gov/pruebas</w:t>
            </w:r>
          </w:p>
          <w:p w:rsidR="000F0E9F" w:rsidRDefault="000F0E9F" w14:paraId="129660E4" w14:textId="77777777">
            <w:pP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(De – oh – </w:t>
            </w:r>
            <w:proofErr w:type="spellStart"/>
            <w:r>
              <w:rPr>
                <w:rStyle w:val="spellingerror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ache</w:t>
            </w:r>
            <w:proofErr w:type="spellEnd"/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 – punto – doble u – a – diagonal - pruebas)</w:t>
            </w:r>
          </w:p>
          <w:p w:rsidR="000F0E9F" w:rsidRDefault="000F0E9F" w14:paraId="2C0D5322" w14:textId="77777777">
            <w:pPr>
              <w:rPr>
                <w:rStyle w:val="normaltextrun"/>
                <w:color w:val="FF0000"/>
                <w:sz w:val="18"/>
                <w:szCs w:val="18"/>
                <w:shd w:val="clear" w:color="auto" w:fill="FFFFFF"/>
              </w:rPr>
            </w:pPr>
          </w:p>
          <w:p w:rsidR="000F0E9F" w:rsidRDefault="000F0E9F" w14:paraId="7ECE32EB" w14:textId="0921EE47">
            <w:pPr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 w:rsidRPr="0068633A">
              <w:rPr>
                <w:rStyle w:val="normaltextrun"/>
                <w:rFonts w:ascii="Calibri" w:hAnsi="Calibri" w:eastAsia="Times New Roman" w:cs="Calibri"/>
                <w:i/>
                <w:iCs/>
                <w:color w:val="FF0000"/>
                <w:sz w:val="20"/>
                <w:szCs w:val="20"/>
                <w:lang w:val="es-ES"/>
              </w:rPr>
              <w:t>&lt;Rápido&gt;</w:t>
            </w:r>
            <w:r w:rsidRPr="000F0E9F">
              <w:rPr>
                <w:rStyle w:val="normaltextrun"/>
                <w:rFonts w:ascii="Calibri" w:hAnsi="Calibri" w:eastAsia="Times New Roman" w:cs="Calibri"/>
                <w:i/>
                <w:iCs/>
                <w:color w:val="FF0000"/>
                <w:lang w:val="es-ES"/>
              </w:rPr>
              <w:t xml:space="preserve"> </w:t>
            </w:r>
            <w:r w:rsidRPr="000F0E9F">
              <w:rPr>
                <w:rStyle w:val="normaltextrun"/>
                <w:rFonts w:ascii="Calibri" w:hAnsi="Calibri" w:eastAsia="Times New Roman" w:cs="Calibri"/>
                <w:i/>
                <w:iCs/>
                <w:lang w:val="es-ES"/>
              </w:rPr>
              <w:t>Mensaje del estado de Washington</w:t>
            </w:r>
            <w:r w:rsidRPr="000F0E9F">
              <w:rPr>
                <w:rStyle w:val="normaltextrun"/>
                <w:rFonts w:ascii="Calibri" w:hAnsi="Calibri" w:eastAsia="Times New Roman" w:cs="Calibri"/>
                <w:i/>
                <w:iCs/>
                <w:lang w:val="es-ES"/>
              </w:rPr>
              <w:t> </w:t>
            </w:r>
            <w:r w:rsidRPr="000F0E9F"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 </w:t>
            </w:r>
          </w:p>
          <w:p w:rsidRPr="000F0E9F" w:rsidR="000F0E9F" w:rsidRDefault="000F0E9F" w14:paraId="22BE38DB" w14:textId="67107E67">
            <w:pPr>
              <w:rPr>
                <w:rFonts w:cstheme="minorHAnsi"/>
                <w:b/>
                <w:bCs/>
                <w:lang w:val="es-ES"/>
              </w:rPr>
            </w:pPr>
          </w:p>
        </w:tc>
      </w:tr>
    </w:tbl>
    <w:p w:rsidR="00965A74" w:rsidRDefault="00965A74" w14:paraId="69E6C5FD" w14:textId="0359344A">
      <w:pPr>
        <w:rPr>
          <w:rFonts w:cstheme="minorHAnsi"/>
          <w:b/>
          <w:bCs/>
          <w:lang w:val="es-ES"/>
        </w:rPr>
      </w:pPr>
    </w:p>
    <w:p w:rsidRPr="00965A74" w:rsidR="00D22F41" w:rsidP="00D22F41" w:rsidRDefault="00D22F41" w14:paraId="4131C7BA" w14:textId="3B141C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965A74">
        <w:rPr>
          <w:rStyle w:val="normaltextrun"/>
          <w:rFonts w:ascii="Calibri" w:hAnsi="Calibri" w:cs="Calibri"/>
          <w:b/>
          <w:bCs/>
        </w:rPr>
        <w:t>:30 </w:t>
      </w:r>
      <w:r>
        <w:rPr>
          <w:rStyle w:val="normaltextrun"/>
          <w:rFonts w:ascii="Calibri" w:hAnsi="Calibri" w:cs="Calibri"/>
          <w:b/>
          <w:bCs/>
        </w:rPr>
        <w:t>Podcast Script</w:t>
      </w:r>
      <w:r w:rsidRPr="00965A74">
        <w:rPr>
          <w:rStyle w:val="eop"/>
          <w:rFonts w:ascii="Calibri" w:hAnsi="Calibri" w:cs="Calibri"/>
        </w:rPr>
        <w:t> </w:t>
      </w:r>
      <w:r>
        <w:rPr>
          <w:rStyle w:val="eop"/>
          <w:rFonts w:ascii="Calibri" w:hAnsi="Calibri" w:cs="Calibri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22F41" w:rsidTr="3B3B40DB" w14:paraId="567D723B" w14:textId="77777777">
        <w:tc>
          <w:tcPr>
            <w:tcW w:w="4675" w:type="dxa"/>
            <w:shd w:val="clear" w:color="auto" w:fill="E2EFD9" w:themeFill="accent6" w:themeFillTint="33"/>
            <w:tcMar/>
          </w:tcPr>
          <w:p w:rsidR="00D22F41" w:rsidP="007270F0" w:rsidRDefault="00D22F41" w14:paraId="2DC7FC3E" w14:textId="7777777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English 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="00D22F41" w:rsidP="007270F0" w:rsidRDefault="00D22F41" w14:paraId="6C24AFE9" w14:textId="7777777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Spanish </w:t>
            </w:r>
          </w:p>
        </w:tc>
      </w:tr>
      <w:tr w:rsidRPr="000F0E9F" w:rsidR="00D22F41" w:rsidTr="3B3B40DB" w14:paraId="6DF495F2" w14:textId="77777777">
        <w:tc>
          <w:tcPr>
            <w:tcW w:w="4675" w:type="dxa"/>
            <w:tcMar/>
          </w:tcPr>
          <w:p w:rsidR="00D22F41" w:rsidP="00D22F41" w:rsidRDefault="00D22F41" w14:paraId="1035ED3E" w14:textId="6258402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br/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This podcast is brought to you by the Washington State Department of Health.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22F41" w:rsidP="00D22F41" w:rsidRDefault="00D22F41" w14:paraId="6EA1AA3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D22F41" w:rsidP="00D22F41" w:rsidRDefault="00D22F41" w14:paraId="3E43BCD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If you have COVID-19 tests at home, you’ve probably wondered, “when should I use them?”</w:t>
            </w:r>
          </w:p>
          <w:p w:rsidR="00D22F41" w:rsidP="00D22F41" w:rsidRDefault="00D22F41" w14:paraId="7FDB14E6" w14:textId="3C7A636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22F41" w:rsidP="00D22F41" w:rsidRDefault="00D22F41" w14:paraId="12BDB04C" w14:textId="4B0C444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Some times are better than others.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22F41" w:rsidP="00D22F41" w:rsidRDefault="00D22F41" w14:paraId="30A4C73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D22F41" w:rsidP="00D22F41" w:rsidRDefault="00D22F41" w14:paraId="1221071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If you have COVID symptoms, take a test.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22F41" w:rsidP="00D22F41" w:rsidRDefault="00D22F41" w14:paraId="1819A8AB" w14:textId="47B0187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If you’ve had an exposure, but no symptoms, wait five days to test.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22F41" w:rsidP="00D22F41" w:rsidRDefault="00D22F41" w14:paraId="49A8367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D22F41" w:rsidP="00D22F41" w:rsidRDefault="00D22F41" w14:paraId="2B685B26" w14:textId="553E893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If you want to be sure you don’t have COVID before meeting up with others, test as shortly beforehand as possible.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22F41" w:rsidP="00D22F41" w:rsidRDefault="00D22F41" w14:paraId="5B23B55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D22F41" w:rsidP="00D22F41" w:rsidRDefault="00D22F41" w14:paraId="5D7D8F07" w14:textId="03F1803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That’s all there is to it – just follow the directions in the package.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22F41" w:rsidP="00D22F41" w:rsidRDefault="00D22F41" w14:paraId="62D05FC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D22F41" w:rsidP="00D22F41" w:rsidRDefault="00D22F41" w14:paraId="34E4F1A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Learn more at doh.wa.gov/testing</w:t>
            </w:r>
            <w:r w:rsidRPr="0068633A">
              <w:rPr>
                <w:rStyle w:val="normaltextrun"/>
                <w:rFonts w:ascii="Calibri" w:hAnsi="Calibri" w:cs="Calibri" w:eastAsia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 xml:space="preserve"> (D-O-H dot Wah dot gov slash testing)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22F41" w:rsidP="007270F0" w:rsidRDefault="00D22F41" w14:paraId="132BCEDB" w14:textId="4E17AC5F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5" w:type="dxa"/>
            <w:tcMar/>
          </w:tcPr>
          <w:p w:rsidR="00D22F41" w:rsidP="007270F0" w:rsidRDefault="00D22F41" w14:paraId="12AB5950" w14:textId="6EF705B2">
            <w:pPr>
              <w:rPr>
                <w:rFonts w:cstheme="minorHAnsi"/>
                <w:b/>
                <w:bCs/>
              </w:rPr>
            </w:pPr>
          </w:p>
          <w:p w:rsidRPr="00D22F41" w:rsidR="00D22F41" w:rsidP="007270F0" w:rsidRDefault="00D22F41" w14:paraId="6F035701" w14:textId="5095E7B7">
            <w:pPr>
              <w:rPr>
                <w:rStyle w:val="normaltextrun"/>
                <w:rFonts w:ascii="Calibri" w:hAnsi="Calibri" w:eastAsia="Times New Roman" w:cs="Calibri"/>
                <w:lang w:val="es-ES"/>
              </w:rPr>
            </w:pPr>
            <w:r w:rsidRPr="3B3B40DB" w:rsidR="3B3B40DB">
              <w:rPr>
                <w:rStyle w:val="normaltextrun"/>
                <w:rFonts w:ascii="Calibri" w:hAnsi="Calibri" w:eastAsia="Times New Roman" w:cs="Calibri"/>
                <w:lang w:val="es-ES"/>
              </w:rPr>
              <w:t xml:space="preserve">Este podcast es presentado por el Departamento de Salud del Estado de Washington. </w:t>
            </w:r>
          </w:p>
          <w:p w:rsidRPr="00D22F41" w:rsidR="00D22F41" w:rsidP="007270F0" w:rsidRDefault="00D22F41" w14:paraId="5AB4C761" w14:textId="77777777">
            <w:pPr>
              <w:rPr>
                <w:rFonts w:cstheme="minorHAnsi"/>
                <w:b/>
                <w:bCs/>
                <w:lang w:val="es-ES"/>
              </w:rPr>
            </w:pPr>
          </w:p>
          <w:p w:rsidRPr="00D22F41" w:rsidR="00D22F41" w:rsidP="007270F0" w:rsidRDefault="00D22F41" w14:paraId="528E1CEA" w14:textId="77777777">
            <w:pPr>
              <w:rPr>
                <w:rStyle w:val="normaltextrun"/>
                <w:rFonts w:ascii="Calibri" w:hAnsi="Calibri" w:eastAsia="Times New Roman" w:cs="Calibri"/>
                <w:lang w:val="es-ES"/>
              </w:rPr>
            </w:pPr>
            <w:r w:rsidRPr="00D22F41">
              <w:rPr>
                <w:rStyle w:val="normaltextrun"/>
                <w:rFonts w:ascii="Calibri" w:hAnsi="Calibri" w:eastAsia="Times New Roman" w:cs="Calibri"/>
                <w:lang w:val="es-ES"/>
              </w:rPr>
              <w:t>Si tienes pruebas rápidas de COVID-19 en casa, seguro te has preguntado “¿Cuándo debo usarlas?”</w:t>
            </w:r>
          </w:p>
          <w:p w:rsidRPr="00D22F41" w:rsidR="00D22F41" w:rsidP="007270F0" w:rsidRDefault="00D22F41" w14:paraId="30F82875" w14:textId="77777777">
            <w:pPr>
              <w:rPr>
                <w:rStyle w:val="normaltextrun"/>
                <w:rFonts w:ascii="Calibri" w:hAnsi="Calibri" w:eastAsia="Times New Roman" w:cs="Calibri"/>
                <w:lang w:val="es-ES"/>
              </w:rPr>
            </w:pPr>
          </w:p>
          <w:p w:rsidR="00D22F41" w:rsidP="007270F0" w:rsidRDefault="00D22F41" w14:paraId="3B34D61D" w14:textId="77777777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Algunos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momentos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son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mejores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que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otros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.</w:t>
            </w:r>
          </w:p>
          <w:p w:rsidR="00D22F41" w:rsidP="007270F0" w:rsidRDefault="00D22F41" w14:paraId="7506E68E" w14:textId="77777777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D22F41" w:rsidP="007270F0" w:rsidRDefault="00D22F41" w14:paraId="24C7D57E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Si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tienes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síntomas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de COVID: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hazte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 la </w:t>
            </w:r>
            <w:r w:rsidRPr="000F0E9F">
              <w:rPr>
                <w:rStyle w:val="spellingerror"/>
                <w:rFonts w:ascii="Calibri" w:hAnsi="Calibri" w:cs="Calibri"/>
                <w:color w:val="000000"/>
                <w:shd w:val="clear" w:color="auto" w:fill="FFFFFF"/>
                <w:lang w:val="es-ES"/>
              </w:rPr>
              <w:t>prueba</w:t>
            </w:r>
            <w:r w:rsidRPr="000F0E9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.</w:t>
            </w:r>
            <w:r w:rsidRPr="000F0E9F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</w:p>
          <w:p w:rsidR="00D22F41" w:rsidP="007270F0" w:rsidRDefault="00D22F41" w14:paraId="2155F8A6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D22F41" w:rsidP="007270F0" w:rsidRDefault="00D22F41" w14:paraId="7A30C2C8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Si estuviste expuesto, pero no tienes síntomas, espera cinco días antes de hacerte la prueba.</w:t>
            </w:r>
            <w:r w:rsidRPr="000F0E9F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</w:p>
          <w:p w:rsidR="00D22F41" w:rsidP="007270F0" w:rsidRDefault="00D22F41" w14:paraId="3BAD61A0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D22F41" w:rsidP="007270F0" w:rsidRDefault="00D22F41" w14:paraId="0587116B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Si solo quieres asegurarte de no tener COVID antes de ver a alguien, háztela poco antes de reunirte. </w:t>
            </w:r>
            <w:r w:rsidRPr="000F0E9F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</w:p>
          <w:p w:rsidR="00D22F41" w:rsidP="007270F0" w:rsidRDefault="00D22F41" w14:paraId="29B3E4A1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D22F41" w:rsidP="007270F0" w:rsidRDefault="00D22F41" w14:paraId="7556B526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Eso es todo. Solo sigue las instrucciones en la caja. </w:t>
            </w:r>
            <w:r w:rsidRPr="000F0E9F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  <w:t> </w:t>
            </w:r>
          </w:p>
          <w:p w:rsidR="00D22F41" w:rsidP="007270F0" w:rsidRDefault="00D22F41" w14:paraId="1A7069A5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es-ES"/>
              </w:rPr>
            </w:pPr>
          </w:p>
          <w:p w:rsidR="00D22F41" w:rsidP="007270F0" w:rsidRDefault="00D22F41" w14:paraId="659195B6" w14:textId="77777777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  <w:r w:rsidRPr="000F0E9F">
              <w:rPr>
                <w:rStyle w:val="eop"/>
                <w:rFonts w:ascii="Calibri" w:hAnsi="Calibri" w:cs="Calibri"/>
                <w:color w:val="000000"/>
                <w:lang w:val="es-ES"/>
              </w:rPr>
              <w:t>Para conocer más, visita doh.wa.gov/pruebas</w:t>
            </w:r>
          </w:p>
          <w:p w:rsidR="00D22F41" w:rsidP="007270F0" w:rsidRDefault="00D22F41" w14:paraId="4FB7789C" w14:textId="71858AC6">
            <w:pPr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(De – oh – </w:t>
            </w:r>
            <w:proofErr w:type="spellStart"/>
            <w:r>
              <w:rPr>
                <w:rStyle w:val="spellingerror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ache</w:t>
            </w:r>
            <w:proofErr w:type="spellEnd"/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 – punto – doble u – a – diagonal - pruebas)</w:t>
            </w:r>
          </w:p>
          <w:p w:rsidRPr="000F0E9F" w:rsidR="00D22F41" w:rsidP="007270F0" w:rsidRDefault="00D22F41" w14:paraId="4C9AE94A" w14:textId="77777777">
            <w:pPr>
              <w:rPr>
                <w:rFonts w:cstheme="minorHAnsi"/>
                <w:b/>
                <w:bCs/>
                <w:lang w:val="es-ES"/>
              </w:rPr>
            </w:pPr>
          </w:p>
        </w:tc>
      </w:tr>
    </w:tbl>
    <w:p w:rsidR="00D22F41" w:rsidRDefault="00DC04B3" w14:paraId="1037A140" w14:textId="6E6A16B4">
      <w:pPr>
        <w:rPr>
          <w:rFonts w:cstheme="minorHAnsi"/>
          <w:b/>
          <w:bCs/>
          <w:lang w:val="es-ES"/>
        </w:rPr>
      </w:pPr>
      <w:r>
        <w:rPr>
          <w:rFonts w:cstheme="minorHAnsi"/>
          <w:b/>
          <w:bCs/>
          <w:lang w:val="es-ES"/>
        </w:rPr>
        <w:lastRenderedPageBreak/>
        <w:br/>
      </w:r>
    </w:p>
    <w:p w:rsidRPr="00965A74" w:rsidR="00D22F41" w:rsidP="00D22F41" w:rsidRDefault="00D22F41" w14:paraId="09620DEA" w14:textId="2AAFC8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DC04B3">
        <w:rPr>
          <w:rStyle w:val="normaltextrun"/>
          <w:rFonts w:ascii="Calibri" w:hAnsi="Calibri" w:cs="Calibri"/>
          <w:b/>
          <w:bCs/>
        </w:rPr>
        <w:t>Traffic/Weather Sponsorships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  <w:r w:rsidRPr="00DC04B3" w:rsidR="00DC04B3">
        <w:rPr>
          <w:rStyle w:val="eop"/>
          <w:rFonts w:ascii="Calibri" w:hAnsi="Calibri" w:cs="Calibri"/>
          <w:color w:val="FF0000"/>
          <w:sz w:val="20"/>
          <w:szCs w:val="20"/>
          <w:shd w:val="clear" w:color="auto" w:fill="FFFFFF"/>
        </w:rPr>
        <w:t>(“brought to you” intro not included in total run time)</w:t>
      </w:r>
      <w:r>
        <w:rPr>
          <w:rStyle w:val="eop"/>
          <w:rFonts w:ascii="Calibri" w:hAnsi="Calibri" w:cs="Calibri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22F41" w:rsidTr="3B3B40DB" w14:paraId="0ABB3684" w14:textId="77777777">
        <w:tc>
          <w:tcPr>
            <w:tcW w:w="4675" w:type="dxa"/>
            <w:shd w:val="clear" w:color="auto" w:fill="E2EFD9" w:themeFill="accent6" w:themeFillTint="33"/>
            <w:tcMar/>
          </w:tcPr>
          <w:p w:rsidR="00D22F41" w:rsidP="007270F0" w:rsidRDefault="00D22F41" w14:paraId="11BC7B3D" w14:textId="7777777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English 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="00D22F41" w:rsidP="007270F0" w:rsidRDefault="00D22F41" w14:paraId="06D0939A" w14:textId="7777777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Spanish </w:t>
            </w:r>
          </w:p>
        </w:tc>
      </w:tr>
      <w:tr w:rsidRPr="00DC04B3" w:rsidR="00D22F41" w:rsidTr="3B3B40DB" w14:paraId="56E47CFD" w14:textId="77777777">
        <w:tc>
          <w:tcPr>
            <w:tcW w:w="4675" w:type="dxa"/>
            <w:tcMar/>
          </w:tcPr>
          <w:p w:rsidR="00DC04B3" w:rsidP="00DC04B3" w:rsidRDefault="00D22F41" w14:paraId="3E7ADAA1" w14:textId="1D6CDF9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br/>
            </w:r>
            <w:r w:rsidR="00DC04B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:10 script</w:t>
            </w:r>
            <w:r w:rsidR="00DC04B3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C04B3" w:rsidP="00DC04B3" w:rsidRDefault="00DC04B3" w14:paraId="74CAC878" w14:textId="2279A64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</w:p>
          <w:p w:rsidR="00DC04B3" w:rsidP="00DC04B3" w:rsidRDefault="00DC04B3" w14:paraId="54A6C5EB" w14:textId="7924DE0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rought to you by Washington State Department of Health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DC04B3" w:rsidP="00DC04B3" w:rsidRDefault="00DC04B3" w14:paraId="2E7B8E6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:rsidR="00DC04B3" w:rsidP="00DC04B3" w:rsidRDefault="00DC04B3" w14:paraId="09324F0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Have questions about COVID-19 tests? </w:t>
            </w:r>
          </w:p>
          <w:p w:rsidR="00DC04B3" w:rsidP="00DC04B3" w:rsidRDefault="00DC04B3" w14:paraId="64070E7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:rsidR="00DC04B3" w:rsidP="00DC04B3" w:rsidRDefault="00DC04B3" w14:paraId="1C2FE82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To find out when to test, and what to do if you test positive, visit doh.wa.gov/testing </w:t>
            </w:r>
          </w:p>
          <w:p w:rsidRPr="0068633A" w:rsidR="00DC04B3" w:rsidP="00DC04B3" w:rsidRDefault="00DC04B3" w14:paraId="570515D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:rsidRPr="0068633A" w:rsidR="00DC04B3" w:rsidP="00DC04B3" w:rsidRDefault="00DC04B3" w14:paraId="0A221FE5" w14:textId="74EA2E7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eastAsiaTheme="minorHAnsi" w:cstheme="minorHAnsi"/>
                <w:color w:val="FF0000"/>
                <w:shd w:val="clear" w:color="auto" w:fill="FFFFFF"/>
                <w:lang w:val="es-ES"/>
              </w:rPr>
            </w:pPr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(D-O-H dot </w:t>
            </w:r>
            <w:proofErr w:type="spellStart"/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wah</w:t>
            </w:r>
            <w:proofErr w:type="spellEnd"/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 dot gov slash testing) </w:t>
            </w:r>
          </w:p>
          <w:p w:rsidR="00D22F41" w:rsidP="007270F0" w:rsidRDefault="00D22F41" w14:paraId="5E66B59A" w14:textId="5A2E39A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5" w:type="dxa"/>
            <w:tcMar/>
          </w:tcPr>
          <w:p w:rsidR="00D22F41" w:rsidP="007270F0" w:rsidRDefault="00D22F41" w14:paraId="2551C471" w14:textId="77777777">
            <w:pPr>
              <w:rPr>
                <w:rFonts w:cstheme="minorHAnsi"/>
                <w:b/>
                <w:bCs/>
              </w:rPr>
            </w:pPr>
          </w:p>
          <w:p w:rsidR="00DC04B3" w:rsidP="00DC04B3" w:rsidRDefault="00DC04B3" w14:paraId="2BCA29D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:10 script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C04B3" w:rsidP="00DC04B3" w:rsidRDefault="00DC04B3" w14:paraId="05B2F33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</w:p>
          <w:p w:rsidRPr="00DC04B3" w:rsidR="00DC04B3" w:rsidP="2C989404" w:rsidRDefault="00DC04B3" w14:paraId="3D2A73D4" w14:textId="61A4E82B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commentRangeStart w:id="1241416727"/>
            <w:r w:rsidRPr="00DC04B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 xml:space="preserve">Presentado </w:t>
            </w:r>
            <w:commentRangeEnd w:id="1241416727"/>
            <w:r>
              <w:rPr>
                <w:rStyle w:val="CommentReference"/>
              </w:rPr>
              <w:commentReference w:id="1241416727"/>
            </w:r>
            <w:r w:rsidRPr="00DC04B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>por el Departamento de Salud del Es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>tado de</w:t>
            </w:r>
            <w:r w:rsidRPr="00DC04B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> Washington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>.</w:t>
            </w:r>
          </w:p>
          <w:p w:rsidRPr="00DC04B3" w:rsidR="00DC04B3" w:rsidP="00DC04B3" w:rsidRDefault="00DC04B3" w14:paraId="20AA71D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  <w:lang w:val="es-ES"/>
              </w:rPr>
            </w:pPr>
          </w:p>
          <w:p w:rsidRPr="00DC04B3" w:rsidR="00DC04B3" w:rsidP="2C989404" w:rsidRDefault="00DC04B3" w14:paraId="45DE3F8A" w14:textId="0403E86D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r w:rsidRPr="3B3B40DB" w:rsidR="3B3B40DB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¿Preguntas sobre las pruebas de COVID-19?</w:t>
            </w:r>
          </w:p>
          <w:p w:rsidRPr="00DC04B3" w:rsidR="00DC04B3" w:rsidP="00DC04B3" w:rsidRDefault="00DC04B3" w14:paraId="7A38635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</w:p>
          <w:p w:rsidR="00DC04B3" w:rsidP="00DC04B3" w:rsidRDefault="00DC04B3" w14:paraId="3BD2DC0E" w14:textId="664CC007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  <w:r w:rsidRPr="00DC04B3">
              <w:rPr>
                <w:rStyle w:val="normaltextrun"/>
                <w:rFonts w:ascii="Calibri" w:hAnsi="Calibri" w:cs="Calibri"/>
                <w:lang w:val="es-ES"/>
              </w:rPr>
              <w:t>Para saber cuándo hacértela y</w:t>
            </w:r>
            <w:r>
              <w:rPr>
                <w:rStyle w:val="normaltextrun"/>
                <w:rFonts w:ascii="Calibri" w:hAnsi="Calibri" w:cs="Calibri"/>
                <w:lang w:val="es-ES"/>
              </w:rPr>
              <w:t xml:space="preserve"> qué hacer si es positiva, </w:t>
            </w:r>
            <w:r w:rsidRPr="000F0E9F">
              <w:rPr>
                <w:rStyle w:val="eop"/>
                <w:rFonts w:ascii="Calibri" w:hAnsi="Calibri" w:cs="Calibri"/>
                <w:color w:val="000000"/>
                <w:lang w:val="es-ES"/>
              </w:rPr>
              <w:t>visita doh.wa.gov/pruebas</w:t>
            </w:r>
          </w:p>
          <w:p w:rsidR="00DC04B3" w:rsidP="00DC04B3" w:rsidRDefault="00DC04B3" w14:paraId="296FB093" w14:textId="77777777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</w:p>
          <w:p w:rsidR="00DC04B3" w:rsidP="00DC04B3" w:rsidRDefault="00DC04B3" w14:paraId="2350D3EA" w14:textId="77777777">
            <w:pPr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(De – oh – </w:t>
            </w:r>
            <w:proofErr w:type="spellStart"/>
            <w:r>
              <w:rPr>
                <w:rStyle w:val="spellingerror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ache</w:t>
            </w:r>
            <w:proofErr w:type="spellEnd"/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 – punto – doble u – a – diagonal - pruebas)</w:t>
            </w:r>
          </w:p>
          <w:p w:rsidRPr="00DC04B3" w:rsidR="00D22F41" w:rsidP="007270F0" w:rsidRDefault="00D22F41" w14:paraId="3B1CB1F9" w14:textId="6EDE6EC7">
            <w:pPr>
              <w:rPr>
                <w:rFonts w:cstheme="minorHAnsi"/>
                <w:b/>
                <w:bCs/>
                <w:lang w:val="es-ES"/>
              </w:rPr>
            </w:pPr>
          </w:p>
        </w:tc>
      </w:tr>
      <w:tr w:rsidRPr="0081278D" w:rsidR="00DC04B3" w:rsidTr="3B3B40DB" w14:paraId="085593A6" w14:textId="77777777">
        <w:tc>
          <w:tcPr>
            <w:tcW w:w="4675" w:type="dxa"/>
            <w:tcMar/>
          </w:tcPr>
          <w:p w:rsidR="00DC04B3" w:rsidP="00DC04B3" w:rsidRDefault="00DC04B3" w14:paraId="4BB0A28E" w14:textId="5789538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:15 script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81278D" w:rsidP="00DC04B3" w:rsidRDefault="0081278D" w14:paraId="4A57358C" w14:textId="0EAE06D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</w:rPr>
            </w:pPr>
          </w:p>
          <w:p w:rsidR="0081278D" w:rsidP="0081278D" w:rsidRDefault="0081278D" w14:paraId="479FD71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Brought to you by Washington State Department of Health.</w:t>
            </w:r>
          </w:p>
          <w:p w:rsidR="0081278D" w:rsidP="00DC04B3" w:rsidRDefault="0081278D" w14:paraId="454A1F4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81278D" w:rsidP="00DC04B3" w:rsidRDefault="00DC04B3" w14:paraId="5EA877C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Have questions about COVID-19 tests? </w:t>
            </w:r>
          </w:p>
          <w:p w:rsidR="0081278D" w:rsidP="00DC04B3" w:rsidRDefault="0081278D" w14:paraId="4466F82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:rsidR="00DC04B3" w:rsidP="3B3B40DB" w:rsidRDefault="00DC04B3" w14:paraId="52590AB4" w14:textId="0C438B4B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3B3B40DB" w:rsidR="3B3B40D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Visit doh.wa.gov/testing to find out when to test, </w:t>
            </w:r>
            <w:r w:rsidRPr="3B3B40DB" w:rsidR="3B3B40DB">
              <w:rPr>
                <w:rStyle w:val="normaltextrun"/>
                <w:rFonts w:ascii="Calibri" w:hAnsi="Calibri" w:cs="Calibri"/>
                <w:sz w:val="22"/>
                <w:szCs w:val="22"/>
              </w:rPr>
              <w:t>when to isolate</w:t>
            </w:r>
            <w:r w:rsidRPr="3B3B40DB" w:rsidR="3B3B40DB">
              <w:rPr>
                <w:rStyle w:val="normaltextrun"/>
                <w:rFonts w:ascii="Calibri" w:hAnsi="Calibri" w:cs="Calibri"/>
                <w:sz w:val="22"/>
                <w:szCs w:val="22"/>
              </w:rPr>
              <w:t>, and what to do if you test positive.</w:t>
            </w:r>
          </w:p>
          <w:p w:rsidRPr="00DC04B3" w:rsidR="00DC04B3" w:rsidP="00DC04B3" w:rsidRDefault="00DC04B3" w14:paraId="67583AC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5" w:type="dxa"/>
            <w:tcMar/>
          </w:tcPr>
          <w:p w:rsidR="00DC04B3" w:rsidP="007270F0" w:rsidRDefault="00DC04B3" w14:paraId="2261083C" w14:textId="77777777">
            <w:pPr>
              <w:rPr>
                <w:rFonts w:cstheme="minorHAnsi"/>
                <w:b/>
                <w:bCs/>
              </w:rPr>
            </w:pPr>
          </w:p>
          <w:p w:rsidRPr="0081278D" w:rsidR="0081278D" w:rsidP="0081278D" w:rsidRDefault="0081278D" w14:paraId="7F85B777" w14:textId="5167F5A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</w:pPr>
            <w:r w:rsidRPr="0081278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:1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5</w:t>
            </w:r>
            <w:r w:rsidRPr="0081278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 script</w:t>
            </w:r>
            <w:r w:rsidRPr="0081278D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81278D" w:rsidR="0081278D" w:rsidP="0081278D" w:rsidRDefault="0081278D" w14:paraId="47DC4FF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  <w:lang w:val="es-ES"/>
              </w:rPr>
            </w:pPr>
          </w:p>
          <w:p w:rsidRPr="00DC04B3" w:rsidR="0081278D" w:rsidP="2C989404" w:rsidRDefault="0081278D" w14:paraId="69F544D8" w14:textId="5749FECE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commentRangeStart w:id="1287744998"/>
            <w:r w:rsidRPr="00DC04B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>Pres</w:t>
            </w:r>
            <w:r w:rsidRPr="00DC04B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 xml:space="preserve">entado </w:t>
            </w:r>
            <w:commentRangeEnd w:id="1287744998"/>
            <w:r>
              <w:rPr>
                <w:rStyle w:val="CommentReference"/>
              </w:rPr>
              <w:commentReference w:id="1287744998"/>
            </w:r>
            <w:r w:rsidRPr="00DC04B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>por el Departamento de Salud del Es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>tado de</w:t>
            </w:r>
            <w:r w:rsidRPr="00DC04B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> Washington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s-ES"/>
              </w:rPr>
              <w:t>.</w:t>
            </w:r>
          </w:p>
          <w:p w:rsidRPr="00DC04B3" w:rsidR="0081278D" w:rsidP="0081278D" w:rsidRDefault="0081278D" w14:paraId="015F0B8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  <w:lang w:val="es-ES"/>
              </w:rPr>
            </w:pPr>
          </w:p>
          <w:p w:rsidRPr="00DC04B3" w:rsidR="0081278D" w:rsidP="2C989404" w:rsidRDefault="0081278D" w14:paraId="364B0E71" w14:textId="1A2ED0A7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r w:rsidRPr="3B3B40DB" w:rsidR="3B3B40DB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¿Preguntas sobre las pruebas de COVID-19?</w:t>
            </w:r>
          </w:p>
          <w:p w:rsidRPr="00DC04B3" w:rsidR="0081278D" w:rsidP="0081278D" w:rsidRDefault="0081278D" w14:paraId="7875E64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</w:p>
          <w:p w:rsidR="0081278D" w:rsidP="0081278D" w:rsidRDefault="0081278D" w14:paraId="5E114129" w14:textId="24C7027F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  <w:r w:rsidRPr="00DC04B3">
              <w:rPr>
                <w:rStyle w:val="normaltextrun"/>
                <w:rFonts w:ascii="Calibri" w:hAnsi="Calibri" w:cs="Calibri"/>
                <w:lang w:val="es-ES"/>
              </w:rPr>
              <w:t>Para saber cuándo hacértela</w:t>
            </w:r>
            <w:r>
              <w:rPr>
                <w:rStyle w:val="normaltextrun"/>
                <w:rFonts w:ascii="Calibri" w:hAnsi="Calibri" w:cs="Calibri"/>
                <w:lang w:val="es-ES"/>
              </w:rPr>
              <w:t xml:space="preserve"> y </w:t>
            </w:r>
            <w:r>
              <w:rPr>
                <w:rStyle w:val="normaltextrun"/>
                <w:rFonts w:ascii="Calibri" w:hAnsi="Calibri" w:cs="Calibri"/>
                <w:lang w:val="es-ES"/>
              </w:rPr>
              <w:t xml:space="preserve">qué hacer si </w:t>
            </w:r>
            <w:r>
              <w:rPr>
                <w:rStyle w:val="normaltextrun"/>
                <w:rFonts w:ascii="Calibri" w:hAnsi="Calibri" w:cs="Calibri"/>
                <w:lang w:val="es-ES"/>
              </w:rPr>
              <w:t>el resultado es</w:t>
            </w:r>
            <w:r>
              <w:rPr>
                <w:rStyle w:val="normaltextrun"/>
                <w:rFonts w:ascii="Calibri" w:hAnsi="Calibri" w:cs="Calibri"/>
                <w:lang w:val="es-ES"/>
              </w:rPr>
              <w:t xml:space="preserve"> positiv</w:t>
            </w:r>
            <w:r>
              <w:rPr>
                <w:rStyle w:val="normaltextrun"/>
                <w:rFonts w:ascii="Calibri" w:hAnsi="Calibri" w:cs="Calibri"/>
                <w:lang w:val="es-ES"/>
              </w:rPr>
              <w:t>o</w:t>
            </w:r>
            <w:r>
              <w:rPr>
                <w:rStyle w:val="normaltextrun"/>
                <w:rFonts w:ascii="Calibri" w:hAnsi="Calibri" w:cs="Calibri"/>
                <w:lang w:val="es-ES"/>
              </w:rPr>
              <w:t xml:space="preserve">, </w:t>
            </w:r>
            <w:r w:rsidRPr="000F0E9F">
              <w:rPr>
                <w:rStyle w:val="eop"/>
                <w:rFonts w:ascii="Calibri" w:hAnsi="Calibri" w:cs="Calibri"/>
                <w:color w:val="000000"/>
                <w:lang w:val="es-ES"/>
              </w:rPr>
              <w:t>visita doh.wa.gov/pruebas</w:t>
            </w:r>
          </w:p>
          <w:p w:rsidR="0081278D" w:rsidP="0081278D" w:rsidRDefault="0081278D" w14:paraId="56FDA16D" w14:textId="77777777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</w:p>
          <w:p w:rsidR="0081278D" w:rsidP="0081278D" w:rsidRDefault="0081278D" w14:paraId="5B26C323" w14:textId="77777777">
            <w:pPr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(De – oh – </w:t>
            </w:r>
            <w:proofErr w:type="spellStart"/>
            <w:r>
              <w:rPr>
                <w:rStyle w:val="spellingerror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ache</w:t>
            </w:r>
            <w:proofErr w:type="spellEnd"/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 – punto – doble u – a – diagonal - pruebas)</w:t>
            </w:r>
          </w:p>
          <w:p w:rsidRPr="0081278D" w:rsidR="0081278D" w:rsidP="007270F0" w:rsidRDefault="0081278D" w14:paraId="3ED4E4AD" w14:textId="356297A9">
            <w:pPr>
              <w:rPr>
                <w:rFonts w:cstheme="minorHAnsi"/>
                <w:b/>
                <w:bCs/>
                <w:lang w:val="es-ES"/>
              </w:rPr>
            </w:pPr>
          </w:p>
        </w:tc>
      </w:tr>
    </w:tbl>
    <w:p w:rsidR="3B3B40DB" w:rsidP="3B3B40DB" w:rsidRDefault="3B3B40DB" w14:paraId="2DD5A05D" w14:textId="00897685">
      <w:pPr>
        <w:pStyle w:val="paragraph"/>
        <w:spacing w:before="0" w:beforeAutospacing="off" w:after="0" w:afterAutospacing="off"/>
        <w:rPr>
          <w:ins w:author="Tony Teran" w:date="2022-01-27T23:57:13.789Z" w:id="414814677"/>
          <w:rStyle w:val="normaltextrun"/>
          <w:rFonts w:ascii="Calibri" w:hAnsi="Calibri" w:cs="Calibri"/>
          <w:b w:val="1"/>
          <w:bCs w:val="1"/>
        </w:rPr>
      </w:pPr>
    </w:p>
    <w:p w:rsidR="3B3B40DB" w:rsidP="3B3B40DB" w:rsidRDefault="3B3B40DB" w14:paraId="52B1476F" w14:textId="2FFA1764">
      <w:pPr>
        <w:pStyle w:val="paragraph"/>
        <w:spacing w:before="0" w:beforeAutospacing="off" w:after="0" w:afterAutospacing="off"/>
        <w:rPr>
          <w:ins w:author="Tony Teran" w:date="2022-01-27T23:57:15.274Z" w:id="1382769616"/>
          <w:rStyle w:val="normaltextrun"/>
          <w:rFonts w:ascii="Calibri" w:hAnsi="Calibri" w:cs="Calibri"/>
          <w:b w:val="1"/>
          <w:bCs w:val="1"/>
        </w:rPr>
      </w:pPr>
    </w:p>
    <w:p w:rsidRPr="00965A74" w:rsidR="0068633A" w:rsidP="0068633A" w:rsidRDefault="0068633A" w14:paraId="572BB6B6" w14:textId="0CAD20E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DC04B3">
        <w:rPr>
          <w:rStyle w:val="normaltextrun"/>
          <w:rFonts w:ascii="Calibri" w:hAnsi="Calibri" w:cs="Calibri"/>
          <w:b/>
          <w:bCs/>
        </w:rPr>
        <w:lastRenderedPageBreak/>
        <w:t>Traffic/Weather Sponsorships</w:t>
      </w:r>
      <w:r>
        <w:rPr>
          <w:rStyle w:val="eop"/>
          <w:rFonts w:ascii="Calibri" w:hAnsi="Calibri" w:cs="Calibri"/>
          <w:color w:val="FF0000"/>
          <w:sz w:val="20"/>
          <w:szCs w:val="20"/>
          <w:shd w:val="clear" w:color="auto" w:fill="FFFFFF"/>
        </w:rPr>
        <w:t xml:space="preserve"> </w:t>
      </w:r>
      <w:r w:rsidRPr="0068633A">
        <w:rPr>
          <w:rStyle w:val="eop"/>
          <w:rFonts w:asciiTheme="minorHAnsi" w:hAnsiTheme="minorHAnsi" w:cstheme="minorHAnsi"/>
          <w:color w:val="FF0000"/>
          <w:sz w:val="20"/>
          <w:szCs w:val="20"/>
        </w:rPr>
        <w:t xml:space="preserve">(need to </w:t>
      </w:r>
      <w:r w:rsidRPr="0068633A">
        <w:rPr>
          <w:rStyle w:val="eop"/>
          <w:rFonts w:asciiTheme="minorHAnsi" w:hAnsiTheme="minorHAnsi" w:cstheme="minorHAnsi"/>
          <w:b/>
          <w:bCs/>
          <w:color w:val="FF0000"/>
          <w:sz w:val="20"/>
          <w:szCs w:val="20"/>
        </w:rPr>
        <w:t>include</w:t>
      </w:r>
      <w:r w:rsidRPr="0068633A">
        <w:rPr>
          <w:rStyle w:val="eop"/>
          <w:rFonts w:asciiTheme="minorHAnsi" w:hAnsiTheme="minorHAnsi" w:cstheme="minorHAnsi"/>
          <w:color w:val="FF0000"/>
          <w:sz w:val="20"/>
          <w:szCs w:val="20"/>
        </w:rPr>
        <w:t xml:space="preserve"> a message from the WA state dept of health in run time)</w:t>
      </w:r>
      <w:r w:rsidRPr="0068633A">
        <w:rPr>
          <w:rStyle w:val="eop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  <w:r w:rsidRPr="0068633A">
        <w:rPr>
          <w:rStyle w:val="eop"/>
          <w:rFonts w:asciiTheme="minorHAnsi" w:hAnsiTheme="minorHAnsi" w:cstheme="minorHAnsi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8633A" w:rsidTr="3B3B40DB" w14:paraId="03532CC8" w14:textId="77777777">
        <w:tc>
          <w:tcPr>
            <w:tcW w:w="4675" w:type="dxa"/>
            <w:shd w:val="clear" w:color="auto" w:fill="E2EFD9" w:themeFill="accent6" w:themeFillTint="33"/>
            <w:tcMar/>
          </w:tcPr>
          <w:p w:rsidR="0068633A" w:rsidP="007270F0" w:rsidRDefault="0068633A" w14:paraId="430D5017" w14:textId="7777777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English 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="0068633A" w:rsidP="007270F0" w:rsidRDefault="0068633A" w14:paraId="70C65260" w14:textId="7777777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Spanish </w:t>
            </w:r>
          </w:p>
        </w:tc>
      </w:tr>
      <w:tr w:rsidRPr="00DC04B3" w:rsidR="0068633A" w:rsidTr="3B3B40DB" w14:paraId="45E2EFE8" w14:textId="77777777">
        <w:tc>
          <w:tcPr>
            <w:tcW w:w="4675" w:type="dxa"/>
            <w:tcMar/>
          </w:tcPr>
          <w:p w:rsidR="0068633A" w:rsidP="007270F0" w:rsidRDefault="0068633A" w14:paraId="28E9AA88" w14:textId="13EB959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br/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:10 script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8633A" w:rsidP="007270F0" w:rsidRDefault="0068633A" w14:paraId="4FD58D9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:rsidR="0068633A" w:rsidP="007270F0" w:rsidRDefault="0068633A" w14:paraId="07955004" w14:textId="34840DC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To find out when to test for COVID-19, and what to do if you test positive, visit doh.wa.gov/testing </w:t>
            </w:r>
          </w:p>
          <w:p w:rsidR="0068633A" w:rsidP="007270F0" w:rsidRDefault="0068633A" w14:paraId="4911EB1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:rsidRPr="0068633A" w:rsidR="0068633A" w:rsidP="007270F0" w:rsidRDefault="0068633A" w14:paraId="062B5AC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eastAsiaTheme="minorHAnsi" w:cstheme="minorHAnsi"/>
                <w:color w:val="FF0000"/>
                <w:shd w:val="clear" w:color="auto" w:fill="FFFFFF"/>
                <w:lang w:val="es-ES"/>
              </w:rPr>
            </w:pPr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(D-O-H dot </w:t>
            </w:r>
            <w:proofErr w:type="spellStart"/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wah</w:t>
            </w:r>
            <w:proofErr w:type="spellEnd"/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 dot gov slash testing) </w:t>
            </w:r>
          </w:p>
          <w:p w:rsidR="0068633A" w:rsidP="007270F0" w:rsidRDefault="0068633A" w14:paraId="5E50A313" w14:textId="77777777">
            <w:pPr>
              <w:rPr>
                <w:rFonts w:cstheme="minorHAnsi"/>
                <w:b/>
                <w:bCs/>
              </w:rPr>
            </w:pPr>
          </w:p>
          <w:p w:rsidR="0068633A" w:rsidP="007270F0" w:rsidRDefault="0068633A" w14:paraId="5F885E0B" w14:textId="77777777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 w:rsidRPr="0068633A"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&lt;fast read&gt;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 A message from the Washington State Department of Health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68633A" w:rsidP="007270F0" w:rsidRDefault="0068633A" w14:paraId="48458BE2" w14:textId="6045598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675" w:type="dxa"/>
            <w:tcMar/>
          </w:tcPr>
          <w:p w:rsidR="0068633A" w:rsidP="007270F0" w:rsidRDefault="0068633A" w14:paraId="2F143AEA" w14:textId="77777777">
            <w:pPr>
              <w:rPr>
                <w:rFonts w:cstheme="minorHAnsi"/>
                <w:b/>
                <w:bCs/>
              </w:rPr>
            </w:pPr>
          </w:p>
          <w:p w:rsidRPr="0068633A" w:rsidR="0068633A" w:rsidP="007270F0" w:rsidRDefault="0068633A" w14:paraId="3624E65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</w:pPr>
            <w:r w:rsidRPr="0068633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:10 script</w:t>
            </w:r>
            <w:r w:rsidRPr="0068633A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DC04B3" w:rsidR="0068633A" w:rsidP="007270F0" w:rsidRDefault="0068633A" w14:paraId="43F0FE0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</w:p>
          <w:p w:rsidR="0068633A" w:rsidP="007270F0" w:rsidRDefault="0068633A" w14:paraId="0F4EBAF9" w14:textId="1241CF60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  <w:r w:rsidRPr="00DC04B3">
              <w:rPr>
                <w:rStyle w:val="normaltextrun"/>
                <w:rFonts w:ascii="Calibri" w:hAnsi="Calibri" w:cs="Calibri"/>
                <w:lang w:val="es-ES"/>
              </w:rPr>
              <w:t>Para saber cuándo hac</w:t>
            </w:r>
            <w:r>
              <w:rPr>
                <w:rStyle w:val="normaltextrun"/>
                <w:rFonts w:ascii="Calibri" w:hAnsi="Calibri" w:cs="Calibri"/>
                <w:lang w:val="es-ES"/>
              </w:rPr>
              <w:t>erte una prueba de COVID-19</w:t>
            </w:r>
            <w:r w:rsidRPr="00DC04B3">
              <w:rPr>
                <w:rStyle w:val="normaltextrun"/>
                <w:rFonts w:ascii="Calibri" w:hAnsi="Calibri" w:cs="Calibri"/>
                <w:lang w:val="es-ES"/>
              </w:rPr>
              <w:t xml:space="preserve"> y</w:t>
            </w:r>
            <w:r>
              <w:rPr>
                <w:rStyle w:val="normaltextrun"/>
                <w:rFonts w:ascii="Calibri" w:hAnsi="Calibri" w:cs="Calibri"/>
                <w:lang w:val="es-ES"/>
              </w:rPr>
              <w:t xml:space="preserve"> qué hacer si es positiva, </w:t>
            </w:r>
            <w:r w:rsidRPr="000F0E9F">
              <w:rPr>
                <w:rStyle w:val="eop"/>
                <w:rFonts w:ascii="Calibri" w:hAnsi="Calibri" w:cs="Calibri"/>
                <w:color w:val="000000"/>
                <w:lang w:val="es-ES"/>
              </w:rPr>
              <w:t>visita doh.wa.gov/pruebas</w:t>
            </w:r>
          </w:p>
          <w:p w:rsidR="0068633A" w:rsidP="007270F0" w:rsidRDefault="0068633A" w14:paraId="5A67A72A" w14:textId="77777777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</w:p>
          <w:p w:rsidR="0068633A" w:rsidP="007270F0" w:rsidRDefault="0068633A" w14:paraId="5584E5C0" w14:textId="77777777">
            <w:pPr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(De – oh – </w:t>
            </w:r>
            <w:proofErr w:type="spellStart"/>
            <w:r>
              <w:rPr>
                <w:rStyle w:val="spellingerror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ache</w:t>
            </w:r>
            <w:proofErr w:type="spellEnd"/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 – punto – doble u – a – diagonal - pruebas)</w:t>
            </w:r>
          </w:p>
          <w:p w:rsidR="0068633A" w:rsidP="007270F0" w:rsidRDefault="0068633A" w14:paraId="2837F9CE" w14:textId="77777777">
            <w:pPr>
              <w:rPr>
                <w:rFonts w:cstheme="minorHAnsi"/>
                <w:b/>
                <w:bCs/>
                <w:lang w:val="es-ES"/>
              </w:rPr>
            </w:pPr>
          </w:p>
          <w:p w:rsidRPr="0068633A" w:rsidR="0068633A" w:rsidP="0068633A" w:rsidRDefault="0068633A" w14:paraId="067727C2" w14:textId="77777777">
            <w:pPr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 w:rsidRPr="0068633A">
              <w:rPr>
                <w:rStyle w:val="normaltextrun"/>
                <w:rFonts w:ascii="Calibri" w:hAnsi="Calibri" w:eastAsia="Times New Roman" w:cs="Calibri"/>
                <w:color w:val="FF0000"/>
                <w:sz w:val="20"/>
                <w:szCs w:val="20"/>
                <w:lang w:val="es-ES"/>
              </w:rPr>
              <w:t>&lt;Rápido&gt;</w:t>
            </w:r>
            <w:r w:rsidRPr="0068633A">
              <w:rPr>
                <w:rStyle w:val="normaltextrun"/>
                <w:rFonts w:ascii="Calibri" w:hAnsi="Calibri" w:eastAsia="Times New Roman" w:cs="Calibri"/>
                <w:color w:val="FF0000"/>
                <w:lang w:val="es-ES"/>
              </w:rPr>
              <w:t xml:space="preserve"> </w:t>
            </w:r>
            <w:r w:rsidRPr="0068633A">
              <w:rPr>
                <w:rStyle w:val="normaltextrun"/>
                <w:rFonts w:ascii="Calibri" w:hAnsi="Calibri" w:eastAsia="Times New Roman" w:cs="Calibri"/>
                <w:lang w:val="es-ES"/>
              </w:rPr>
              <w:t>Mensaje del estado de Washington </w:t>
            </w:r>
            <w:r w:rsidRPr="0068633A"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 </w:t>
            </w:r>
          </w:p>
          <w:p w:rsidRPr="00DC04B3" w:rsidR="0068633A" w:rsidP="007270F0" w:rsidRDefault="0068633A" w14:paraId="666EDB60" w14:textId="20DF0E65">
            <w:pPr>
              <w:rPr>
                <w:rFonts w:cstheme="minorHAnsi"/>
                <w:b/>
                <w:bCs/>
                <w:lang w:val="es-ES"/>
              </w:rPr>
            </w:pPr>
          </w:p>
        </w:tc>
      </w:tr>
      <w:tr w:rsidRPr="0081278D" w:rsidR="0068633A" w:rsidTr="3B3B40DB" w14:paraId="4984D2E8" w14:textId="77777777">
        <w:tc>
          <w:tcPr>
            <w:tcW w:w="4675" w:type="dxa"/>
            <w:tcMar/>
          </w:tcPr>
          <w:p w:rsidR="0068633A" w:rsidP="007270F0" w:rsidRDefault="0068633A" w14:paraId="2E1A5EB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0068633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br/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:15 script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8633A" w:rsidP="007270F0" w:rsidRDefault="0068633A" w14:paraId="44AF63B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</w:rPr>
            </w:pPr>
          </w:p>
          <w:p w:rsidR="0068633A" w:rsidP="0068633A" w:rsidRDefault="0068633A" w14:paraId="5C5769D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Have questions about COVID-19 tests? </w:t>
            </w:r>
          </w:p>
          <w:p w:rsidR="0068633A" w:rsidP="0068633A" w:rsidRDefault="0068633A" w14:paraId="1C50CEE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:rsidRPr="0068633A" w:rsidR="0068633A" w:rsidP="0068633A" w:rsidRDefault="0068633A" w14:paraId="5563C338" w14:textId="631D7E9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To find out when to test, when to isolate, and what to do if you test positive, visit doh.wa.gov/testing </w:t>
            </w:r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(D-O-H dot </w:t>
            </w:r>
            <w:proofErr w:type="spellStart"/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wah</w:t>
            </w:r>
            <w:proofErr w:type="spellEnd"/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 dot gov slash testing) </w:t>
            </w:r>
          </w:p>
          <w:p w:rsidR="0068633A" w:rsidP="0068633A" w:rsidRDefault="0068633A" w14:paraId="7D8DE2B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68633A" w:rsidP="0068633A" w:rsidRDefault="0068633A" w14:paraId="6F45308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8633A">
              <w:rPr>
                <w:rStyle w:val="normaltextrun"/>
                <w:rFonts w:asciiTheme="minorHAnsi" w:hAnsiTheme="minorHAnsi" w:eastAsiaTheme="minorHAnsi" w:cstheme="minorHAnsi"/>
                <w:color w:val="FF0000"/>
                <w:sz w:val="18"/>
                <w:szCs w:val="18"/>
                <w:shd w:val="clear" w:color="auto" w:fill="FFFFFF"/>
                <w:lang w:val="es-ES"/>
              </w:rPr>
              <w:t>&lt;fast read&gt;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A message from the Washington State Department of Health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DC04B3" w:rsidR="0068633A" w:rsidP="007270F0" w:rsidRDefault="0068633A" w14:paraId="3073DAD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5" w:type="dxa"/>
            <w:tcMar/>
          </w:tcPr>
          <w:p w:rsidR="0068633A" w:rsidP="007270F0" w:rsidRDefault="0068633A" w14:paraId="67A03EA7" w14:textId="77777777">
            <w:pPr>
              <w:rPr>
                <w:rFonts w:cstheme="minorHAnsi"/>
                <w:b/>
                <w:bCs/>
              </w:rPr>
            </w:pPr>
          </w:p>
          <w:p w:rsidRPr="0081278D" w:rsidR="0068633A" w:rsidP="007270F0" w:rsidRDefault="0068633A" w14:paraId="09907BD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</w:pPr>
            <w:r w:rsidRPr="0081278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:1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5</w:t>
            </w:r>
            <w:r w:rsidRPr="0081278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 script</w:t>
            </w:r>
            <w:r w:rsidRPr="0081278D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DC04B3" w:rsidR="0068633A" w:rsidP="007270F0" w:rsidRDefault="0068633A" w14:paraId="173015E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  <w:lang w:val="es-ES"/>
              </w:rPr>
            </w:pPr>
          </w:p>
          <w:p w:rsidRPr="00DC04B3" w:rsidR="0068633A" w:rsidP="2C989404" w:rsidRDefault="0068633A" w14:paraId="2AC610FF" w14:textId="0885F8DE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r w:rsidRPr="3B3B40DB" w:rsidR="3B3B40DB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¿Preguntas sobre las pruebas de COVID-19?</w:t>
            </w:r>
          </w:p>
          <w:p w:rsidRPr="00DC04B3" w:rsidR="0068633A" w:rsidP="007270F0" w:rsidRDefault="0068633A" w14:paraId="0B86CFB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</w:p>
          <w:p w:rsidR="0068633A" w:rsidP="007270F0" w:rsidRDefault="0068633A" w14:paraId="4DDA96F6" w14:textId="3D9B55B5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  <w:r w:rsidRPr="00DC04B3">
              <w:rPr>
                <w:rStyle w:val="normaltextrun"/>
                <w:rFonts w:ascii="Calibri" w:hAnsi="Calibri" w:cs="Calibri"/>
                <w:lang w:val="es-ES"/>
              </w:rPr>
              <w:t>Para saber cuándo hacértela</w:t>
            </w:r>
            <w:r>
              <w:rPr>
                <w:rStyle w:val="normaltextrun"/>
                <w:rFonts w:ascii="Calibri" w:hAnsi="Calibri" w:cs="Calibri"/>
                <w:lang w:val="es-ES"/>
              </w:rPr>
              <w:t xml:space="preserve"> y qué hacer si </w:t>
            </w:r>
            <w:r>
              <w:rPr>
                <w:rStyle w:val="normaltextrun"/>
                <w:rFonts w:ascii="Calibri" w:hAnsi="Calibri" w:cs="Calibri"/>
                <w:lang w:val="es-ES"/>
              </w:rPr>
              <w:t>e</w:t>
            </w:r>
            <w:r w:rsidRPr="0068633A">
              <w:rPr>
                <w:rStyle w:val="normaltextrun"/>
                <w:rFonts w:ascii="Calibri" w:hAnsi="Calibri" w:cs="Calibri"/>
                <w:lang w:val="es-ES"/>
              </w:rPr>
              <w:t>s positiva</w:t>
            </w:r>
            <w:r>
              <w:rPr>
                <w:rStyle w:val="normaltextrun"/>
                <w:rFonts w:ascii="Calibri" w:hAnsi="Calibri" w:cs="Calibri"/>
                <w:lang w:val="es-ES"/>
              </w:rPr>
              <w:t xml:space="preserve">, </w:t>
            </w:r>
            <w:r w:rsidRPr="000F0E9F">
              <w:rPr>
                <w:rStyle w:val="eop"/>
                <w:rFonts w:ascii="Calibri" w:hAnsi="Calibri" w:cs="Calibri"/>
                <w:color w:val="000000"/>
                <w:lang w:val="es-ES"/>
              </w:rPr>
              <w:t>visita doh.wa.gov/pruebas</w:t>
            </w:r>
          </w:p>
          <w:p w:rsidR="0068633A" w:rsidP="007270F0" w:rsidRDefault="0068633A" w14:paraId="55DE3727" w14:textId="77777777">
            <w:pPr>
              <w:rPr>
                <w:rStyle w:val="eop"/>
                <w:rFonts w:ascii="Calibri" w:hAnsi="Calibri" w:cs="Calibri"/>
                <w:color w:val="000000"/>
                <w:lang w:val="es-ES"/>
              </w:rPr>
            </w:pPr>
          </w:p>
          <w:p w:rsidR="0068633A" w:rsidP="007270F0" w:rsidRDefault="0068633A" w14:paraId="48F6C090" w14:textId="0D9171EE">
            <w:pP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(De – oh – </w:t>
            </w:r>
            <w:proofErr w:type="spellStart"/>
            <w:r>
              <w:rPr>
                <w:rStyle w:val="spellingerror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ache</w:t>
            </w:r>
            <w:proofErr w:type="spellEnd"/>
            <w:r>
              <w:rPr>
                <w:rStyle w:val="normaltextrun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 – punto – doble u – a – diagonal - pruebas)</w:t>
            </w:r>
          </w:p>
          <w:p w:rsidR="0068633A" w:rsidP="007270F0" w:rsidRDefault="0068633A" w14:paraId="1FCC65C5" w14:textId="77777777">
            <w:pPr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</w:p>
          <w:p w:rsidRPr="0068633A" w:rsidR="0068633A" w:rsidP="0068633A" w:rsidRDefault="0068633A" w14:paraId="5C143065" w14:textId="77777777">
            <w:pPr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</w:pPr>
            <w:r w:rsidRPr="0068633A">
              <w:rPr>
                <w:rStyle w:val="normaltextrun"/>
                <w:rFonts w:ascii="Calibri" w:hAnsi="Calibri" w:eastAsia="Times New Roman" w:cs="Calibri"/>
                <w:color w:val="FF0000"/>
                <w:sz w:val="20"/>
                <w:szCs w:val="20"/>
                <w:lang w:val="es-ES"/>
              </w:rPr>
              <w:t>&lt;Rápido&gt;</w:t>
            </w:r>
            <w:r w:rsidRPr="0068633A">
              <w:rPr>
                <w:rStyle w:val="normaltextrun"/>
                <w:rFonts w:ascii="Calibri" w:hAnsi="Calibri" w:eastAsia="Times New Roman" w:cs="Calibri"/>
                <w:color w:val="FF0000"/>
                <w:lang w:val="es-ES"/>
              </w:rPr>
              <w:t xml:space="preserve"> </w:t>
            </w:r>
            <w:r w:rsidRPr="0068633A">
              <w:rPr>
                <w:rStyle w:val="normaltextrun"/>
                <w:rFonts w:ascii="Calibri" w:hAnsi="Calibri" w:eastAsia="Times New Roman" w:cs="Calibri"/>
                <w:lang w:val="es-ES"/>
              </w:rPr>
              <w:t>Mensaje del estado de Washington </w:t>
            </w:r>
            <w:r w:rsidRPr="0068633A">
              <w:rPr>
                <w:rStyle w:val="eop"/>
                <w:rFonts w:ascii="Calibri" w:hAnsi="Calibri" w:cs="Calibri"/>
                <w:color w:val="FF0000"/>
                <w:sz w:val="18"/>
                <w:szCs w:val="18"/>
                <w:shd w:val="clear" w:color="auto" w:fill="FFFFFF"/>
                <w:lang w:val="es-ES"/>
              </w:rPr>
              <w:t> </w:t>
            </w:r>
          </w:p>
          <w:p w:rsidRPr="0081278D" w:rsidR="0068633A" w:rsidP="007270F0" w:rsidRDefault="0068633A" w14:paraId="3D4635A5" w14:textId="77777777">
            <w:pPr>
              <w:rPr>
                <w:rFonts w:cstheme="minorHAnsi"/>
                <w:b/>
                <w:bCs/>
                <w:lang w:val="es-ES"/>
              </w:rPr>
            </w:pPr>
          </w:p>
        </w:tc>
      </w:tr>
    </w:tbl>
    <w:p w:rsidRPr="0081278D" w:rsidR="00D22F41" w:rsidRDefault="00D22F41" w14:paraId="1941B8FA" w14:textId="77777777">
      <w:pPr>
        <w:rPr>
          <w:rFonts w:cstheme="minorHAnsi"/>
          <w:b/>
          <w:bCs/>
          <w:lang w:val="es-ES"/>
        </w:rPr>
      </w:pPr>
    </w:p>
    <w:sectPr w:rsidRPr="0081278D" w:rsidR="00D22F4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JG" w:author="Jennifer Gonzalez" w:date="2022-01-27T18:15:23" w:id="1241416727">
    <w:p w:rsidR="2C989404" w:rsidRDefault="2C989404" w14:paraId="572853DD" w14:textId="259F7505">
      <w:pPr>
        <w:pStyle w:val="CommentText"/>
      </w:pPr>
      <w:r w:rsidR="2C989404">
        <w:rPr/>
        <w:t>If too long for timing, I suggest using "Mensaje del Departamento..."</w:t>
      </w:r>
      <w:r>
        <w:rPr>
          <w:rStyle w:val="CommentReference"/>
        </w:rPr>
        <w:annotationRef/>
      </w:r>
    </w:p>
  </w:comment>
  <w:comment w:initials="JG" w:author="Jennifer Gonzalez" w:date="2022-01-27T18:15:40" w:id="1287744998">
    <w:p w:rsidR="2C989404" w:rsidRDefault="2C989404" w14:paraId="3BAEB6C8" w14:textId="5095DCFF">
      <w:pPr>
        <w:pStyle w:val="CommentText"/>
      </w:pPr>
      <w:r w:rsidR="2C989404">
        <w:rPr/>
        <w:t>Same comment as above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72853DD"/>
  <w15:commentEx w15:done="0" w15:paraId="3BAEB6C8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08E2AC4" w16cex:dateUtc="2022-01-27T23:15:23.307Z"/>
  <w16cex:commentExtensible w16cex:durableId="14982285" w16cex:dateUtc="2022-01-27T23:15:40.16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72853DD" w16cid:durableId="708E2AC4"/>
  <w16cid:commentId w16cid:paraId="3BAEB6C8" w16cid:durableId="1498228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Jennifer Gonzalez">
    <w15:presenceInfo w15:providerId="" w15:userId="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01"/>
    <w:rsid w:val="00017459"/>
    <w:rsid w:val="000F0E9F"/>
    <w:rsid w:val="001D3095"/>
    <w:rsid w:val="00640EE4"/>
    <w:rsid w:val="0068633A"/>
    <w:rsid w:val="007D6F01"/>
    <w:rsid w:val="0081278D"/>
    <w:rsid w:val="00965A74"/>
    <w:rsid w:val="00D22F41"/>
    <w:rsid w:val="00DC04B3"/>
    <w:rsid w:val="2C989404"/>
    <w:rsid w:val="3B3B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748B2"/>
  <w15:chartTrackingRefBased/>
  <w15:docId w15:val="{5ED018C3-2118-41DC-895C-8BF8095DA4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F0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D309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65A7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965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965A74"/>
  </w:style>
  <w:style w:type="character" w:styleId="eop" w:customStyle="1">
    <w:name w:val="eop"/>
    <w:basedOn w:val="DefaultParagraphFont"/>
    <w:rsid w:val="00965A74"/>
  </w:style>
  <w:style w:type="character" w:styleId="spellingerror" w:customStyle="1">
    <w:name w:val="spellingerror"/>
    <w:basedOn w:val="DefaultParagraphFont"/>
    <w:rsid w:val="000F0E9F"/>
  </w:style>
  <w:style w:type="character" w:styleId="CommentReference">
    <w:name w:val="annotation reference"/>
    <w:basedOn w:val="DefaultParagraphFont"/>
    <w:uiPriority w:val="99"/>
    <w:semiHidden/>
    <w:unhideWhenUsed/>
    <w:rsid w:val="00D22F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F4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22F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F4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22F41"/>
    <w:rPr>
      <w:b/>
      <w:bCs/>
      <w:sz w:val="20"/>
      <w:szCs w:val="20"/>
    </w:rPr>
  </w:style>
  <w:style w:type="character" w:styleId="contextualspellingandgrammarerror" w:customStyle="1">
    <w:name w:val="contextualspellingandgrammarerror"/>
    <w:basedOn w:val="DefaultParagraphFont"/>
    <w:rsid w:val="00686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Tony Teran</lastModifiedBy>
  <revision>4</revision>
  <dcterms:created xsi:type="dcterms:W3CDTF">2022-01-27T20:46:00.0000000Z</dcterms:created>
  <dcterms:modified xsi:type="dcterms:W3CDTF">2022-01-27T23:55:24.7116416Z</dcterms:modified>
</coreProperties>
</file>