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7" w:type="dxa"/>
        <w:tblInd w:w="-822" w:type="dxa"/>
        <w:tblLook w:val="04A0" w:firstRow="1" w:lastRow="0" w:firstColumn="1" w:lastColumn="0" w:noHBand="0" w:noVBand="1"/>
      </w:tblPr>
      <w:tblGrid>
        <w:gridCol w:w="4956"/>
        <w:gridCol w:w="4361"/>
      </w:tblGrid>
      <w:tr w:rsidR="005E042E" w:rsidRPr="00F05511" w14:paraId="4DCC90A5" w14:textId="77777777" w:rsidTr="00F05511">
        <w:trPr>
          <w:trHeight w:val="406"/>
        </w:trPr>
        <w:tc>
          <w:tcPr>
            <w:tcW w:w="4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</w:tcPr>
          <w:p w14:paraId="536D309D" w14:textId="3913CBA4" w:rsidR="005E042E" w:rsidRPr="00F05511" w:rsidRDefault="005E042E" w:rsidP="00F05511">
            <w:pPr>
              <w:widowControl/>
              <w:contextualSpacing/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</w:pPr>
            <w:r w:rsidRPr="00F05511">
              <w:rPr>
                <w:rFonts w:ascii="Calibri" w:hAnsi="Calibri"/>
                <w:color w:val="000000"/>
                <w:sz w:val="22"/>
              </w:rPr>
              <w:t>English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BD7C81" w14:textId="2B489870" w:rsidR="005E042E" w:rsidRPr="00F05511" w:rsidRDefault="00AE4E3E" w:rsidP="00F05511">
            <w:pPr>
              <w:widowControl/>
              <w:bidi/>
              <w:ind w:left="33"/>
              <w:contextualSpacing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  <w:rtl/>
              </w:rPr>
            </w:pPr>
            <w:r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Arabic</w:t>
            </w:r>
          </w:p>
        </w:tc>
      </w:tr>
      <w:tr w:rsidR="005E042E" w:rsidRPr="00F05511" w14:paraId="5C82EC31" w14:textId="77777777" w:rsidTr="00F05511">
        <w:trPr>
          <w:trHeight w:val="2877"/>
        </w:trPr>
        <w:tc>
          <w:tcPr>
            <w:tcW w:w="49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D9D9D9"/>
            <w:hideMark/>
          </w:tcPr>
          <w:p w14:paraId="7DD813B2" w14:textId="3C9C3776" w:rsidR="005E042E" w:rsidRPr="00F05511" w:rsidRDefault="005E042E" w:rsidP="00F05511">
            <w:pPr>
              <w:widowControl/>
              <w:contextualSpacing/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</w:pPr>
            <w:bookmarkStart w:id="0" w:name="_Hlk119655869"/>
            <w:r w:rsidRPr="00F05511">
              <w:rPr>
                <w:rFonts w:ascii="Calibri" w:hAnsi="Calibri" w:hint="cs"/>
                <w:color w:val="000000"/>
                <w:sz w:val="22"/>
                <w:rtl/>
              </w:rPr>
              <w:br/>
            </w:r>
            <w:r w:rsidRPr="00F05511">
              <w:rPr>
                <w:rFonts w:ascii="Calibri" w:hAnsi="Calibri"/>
                <w:color w:val="000000"/>
                <w:sz w:val="22"/>
              </w:rPr>
              <w:t xml:space="preserve">The updated COVID booster is designed to maximize your protection from Omicron and reduce the spread of COVID this </w:t>
            </w:r>
            <w:del w:id="1" w:author="ccjk" w:date="2022-12-07T11:34:00Z">
              <w:r w:rsidRPr="00F05511" w:rsidDel="00253C78">
                <w:rPr>
                  <w:rFonts w:ascii="Calibri" w:hAnsi="Calibri"/>
                  <w:color w:val="000000"/>
                  <w:sz w:val="22"/>
                </w:rPr>
                <w:delText xml:space="preserve">fall and </w:delText>
              </w:r>
            </w:del>
            <w:r w:rsidRPr="00F05511">
              <w:rPr>
                <w:rFonts w:ascii="Calibri" w:hAnsi="Calibri"/>
                <w:color w:val="000000"/>
                <w:sz w:val="22"/>
              </w:rPr>
              <w:t xml:space="preserve">winter </w:t>
            </w:r>
            <w:r w:rsidRPr="00F05511">
              <w:rPr>
                <w:rFonts w:ascii="Segoe UI Emoji" w:hAnsi="Segoe UI Emoji" w:hint="cs"/>
                <w:color w:val="000000"/>
                <w:sz w:val="22"/>
                <w:rtl/>
              </w:rPr>
              <w:t>💉💪🚀</w:t>
            </w:r>
            <w:r w:rsidRPr="00F05511">
              <w:rPr>
                <w:rFonts w:ascii="Calibri" w:hAnsi="Calibri"/>
                <w:color w:val="000000"/>
                <w:sz w:val="22"/>
              </w:rPr>
              <w:t>If it’s been over 2 months since your last booster or dose of COVID-19 vaccine, book your appointment now.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C3A28" w14:textId="03A4CF4A" w:rsidR="005E042E" w:rsidRPr="00F05511" w:rsidRDefault="00CF14C3" w:rsidP="00F05511">
            <w:pPr>
              <w:widowControl/>
              <w:bidi/>
              <w:ind w:left="33"/>
              <w:contextualSpacing/>
              <w:rPr>
                <w:rFonts w:ascii="Simplified Arabic" w:eastAsia="SimSun" w:hAnsi="Simplified Arabic" w:cs="Simplified Arabic"/>
                <w:color w:val="FF0000"/>
                <w:kern w:val="0"/>
                <w:sz w:val="22"/>
                <w:rtl/>
              </w:rPr>
            </w:pP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جرى تطوير</w:t>
            </w:r>
            <w:r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الجرعات المُع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َ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ز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ِّ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زة من أحدث نسخة من لقاح (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</w:rPr>
              <w:t>COVID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) على نحوٍ يساعد 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 xml:space="preserve">في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تعزيز مناعتك ضد الإصابة 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ب</w:t>
            </w:r>
            <w:r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متحور أوميكرون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،</w:t>
            </w:r>
            <w:r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ويُحد من انتشار فيروس (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</w:rPr>
              <w:t>COVID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) خلال </w:t>
            </w:r>
            <w:r w:rsidR="00BF33EA">
              <w:rPr>
                <w:rFonts w:ascii="Simplified Arabic" w:hAnsi="Simplified Arabic" w:cs="Simplified Arabic" w:hint="cs"/>
                <w:color w:val="000000"/>
                <w:sz w:val="22"/>
                <w:rtl/>
                <w:lang w:bidi="ar-SA"/>
              </w:rPr>
              <w:t xml:space="preserve">فصل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الشتاء </w:t>
            </w:r>
            <w:r w:rsidR="00F05511" w:rsidRPr="007D472D">
              <w:rPr>
                <w:rFonts w:ascii="Segoe UI Emoji" w:hAnsi="Segoe UI Emoji" w:hint="cs"/>
                <w:color w:val="000000"/>
                <w:sz w:val="22"/>
                <w:rtl/>
              </w:rPr>
              <w:t>💉💪🚀</w:t>
            </w:r>
            <w:r w:rsidR="00F05511">
              <w:rPr>
                <w:rFonts w:ascii="Segoe UI Emoji" w:hAnsi="Segoe UI Emoji"/>
                <w:color w:val="000000"/>
                <w:sz w:val="22"/>
              </w:rPr>
              <w:t xml:space="preserve">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هذا العام.</w:t>
            </w:r>
            <w:r w:rsidR="00AD571C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لقد انقضى ما يزيد </w:t>
            </w:r>
            <w:r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ع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لى</w:t>
            </w:r>
            <w:r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 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شهرين منذ أن حصلت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َ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 على الجرعة المُع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َ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ز</w:t>
            </w:r>
            <w:r w:rsidRPr="00F05511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ِّ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 xml:space="preserve">زة أو الجرعة الأساسية من لقاح </w:t>
            </w:r>
            <w:r w:rsidR="00BD6DAC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(</w:t>
            </w:r>
            <w:r w:rsidR="00BD6DAC" w:rsidRPr="00F05511">
              <w:rPr>
                <w:rFonts w:ascii="Simplified Arabic" w:hAnsi="Simplified Arabic" w:cs="Simplified Arabic"/>
                <w:color w:val="000000"/>
                <w:sz w:val="22"/>
              </w:rPr>
              <w:t>COVID-19</w:t>
            </w:r>
            <w:r w:rsidR="00BD6DAC">
              <w:rPr>
                <w:rFonts w:ascii="Simplified Arabic" w:hAnsi="Simplified Arabic" w:cs="Simplified Arabic" w:hint="cs"/>
                <w:color w:val="000000"/>
                <w:sz w:val="22"/>
                <w:rtl/>
              </w:rPr>
              <w:t>)</w:t>
            </w:r>
            <w:r w:rsidR="005E042E" w:rsidRPr="00F05511">
              <w:rPr>
                <w:rFonts w:ascii="Simplified Arabic" w:hAnsi="Simplified Arabic" w:cs="Simplified Arabic"/>
                <w:color w:val="000000"/>
                <w:sz w:val="22"/>
                <w:rtl/>
              </w:rPr>
              <w:t>، احجز موعدًا الآن.</w:t>
            </w:r>
          </w:p>
        </w:tc>
      </w:tr>
      <w:bookmarkEnd w:id="0"/>
    </w:tbl>
    <w:p w14:paraId="7495BC64" w14:textId="77777777" w:rsidR="00890534" w:rsidRDefault="00890534" w:rsidP="00AD571C">
      <w:pPr>
        <w:contextualSpacing/>
      </w:pPr>
    </w:p>
    <w:sectPr w:rsidR="008905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altName w:val="Simplified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cjk">
    <w15:presenceInfo w15:providerId="None" w15:userId="ccj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57F"/>
    <w:rsid w:val="00015203"/>
    <w:rsid w:val="001463C3"/>
    <w:rsid w:val="00253C78"/>
    <w:rsid w:val="0042092A"/>
    <w:rsid w:val="00437D0F"/>
    <w:rsid w:val="00517C3B"/>
    <w:rsid w:val="005E042E"/>
    <w:rsid w:val="0068757F"/>
    <w:rsid w:val="00817395"/>
    <w:rsid w:val="00860AB8"/>
    <w:rsid w:val="00890534"/>
    <w:rsid w:val="008B28CD"/>
    <w:rsid w:val="00AD571C"/>
    <w:rsid w:val="00AE4E3E"/>
    <w:rsid w:val="00BD6DAC"/>
    <w:rsid w:val="00BF33EA"/>
    <w:rsid w:val="00CF14C3"/>
    <w:rsid w:val="00E73A53"/>
    <w:rsid w:val="00E87B9A"/>
    <w:rsid w:val="00F0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4F88"/>
  <w15:chartTrackingRefBased/>
  <w15:docId w15:val="{3909486B-DB14-425E-99BB-5B602E06E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EG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F14C3"/>
  </w:style>
  <w:style w:type="paragraph" w:styleId="BalloonText">
    <w:name w:val="Balloon Text"/>
    <w:basedOn w:val="Normal"/>
    <w:link w:val="BalloonTextChar"/>
    <w:uiPriority w:val="99"/>
    <w:semiHidden/>
    <w:unhideWhenUsed/>
    <w:rsid w:val="00F055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0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454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23</cp:revision>
  <dcterms:created xsi:type="dcterms:W3CDTF">2022-11-18T01:19:00Z</dcterms:created>
  <dcterms:modified xsi:type="dcterms:W3CDTF">2022-12-08T13:33:00Z</dcterms:modified>
  <cp:category/>
</cp:coreProperties>
</file>