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17" w:type="dxa"/>
        <w:tblInd w:w="-822" w:type="dxa"/>
        <w:tblLook w:val="04A0" w:firstRow="1" w:lastRow="0" w:firstColumn="1" w:lastColumn="0" w:noHBand="0" w:noVBand="1"/>
      </w:tblPr>
      <w:tblGrid>
        <w:gridCol w:w="4956"/>
        <w:gridCol w:w="4961"/>
      </w:tblGrid>
      <w:tr w:rsidR="00437D0F" w:rsidRPr="0042092A" w14:paraId="4DCC90A5" w14:textId="77777777" w:rsidTr="00437D0F">
        <w:trPr>
          <w:trHeight w:val="406"/>
        </w:trPr>
        <w:tc>
          <w:tcPr>
            <w:tcW w:w="4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</w:tcPr>
          <w:p w14:paraId="536D309D" w14:textId="3913CBA4" w:rsidR="00437D0F" w:rsidRPr="0042092A" w:rsidRDefault="00437D0F" w:rsidP="0042092A">
            <w:pPr>
              <w:widowControl/>
              <w:jc w:val="left"/>
              <w:rPr>
                <w:rFonts w:ascii="Calibri" w:eastAsia="SimSun" w:hAnsi="Calibri" w:cs="Calibri"/>
                <w:color w:val="000000"/>
                <w:kern w:val="0"/>
                <w:sz w:val="22"/>
              </w:rPr>
            </w:pPr>
            <w:r>
              <w:rPr>
                <w:rFonts w:ascii="Calibri" w:eastAsia="SimSun" w:hAnsi="Calibri" w:cs="Calibri" w:hint="eastAsia"/>
                <w:color w:val="000000"/>
                <w:kern w:val="0"/>
                <w:sz w:val="22"/>
              </w:rPr>
              <w:t>English</w:t>
            </w:r>
          </w:p>
        </w:tc>
        <w:tc>
          <w:tcPr>
            <w:tcW w:w="49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1EEEE4CF" w14:textId="4854840D" w:rsidR="00437D0F" w:rsidRPr="0042092A" w:rsidRDefault="00AD0D55" w:rsidP="00AD0D55">
            <w:pPr>
              <w:widowControl/>
              <w:jc w:val="right"/>
              <w:rPr>
                <w:rFonts w:ascii="Calibri" w:eastAsia="SimSun" w:hAnsi="Calibri" w:cs="Calibri"/>
                <w:color w:val="FF0000"/>
                <w:kern w:val="0"/>
                <w:sz w:val="22"/>
              </w:rPr>
            </w:pPr>
            <w:r w:rsidRPr="00AD0D55">
              <w:rPr>
                <w:rFonts w:ascii="Calibri" w:eastAsia="SimSun" w:hAnsi="Calibri" w:cs="Calibri" w:hint="eastAsia"/>
                <w:kern w:val="0"/>
                <w:sz w:val="22"/>
              </w:rPr>
              <w:t>Urdu</w:t>
            </w:r>
          </w:p>
        </w:tc>
      </w:tr>
      <w:tr w:rsidR="0042092A" w:rsidRPr="0042092A" w14:paraId="5C82EC31" w14:textId="77777777" w:rsidTr="00E73A53">
        <w:trPr>
          <w:trHeight w:val="2877"/>
        </w:trPr>
        <w:tc>
          <w:tcPr>
            <w:tcW w:w="49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hideMark/>
          </w:tcPr>
          <w:p w14:paraId="7DD813B2" w14:textId="45E8EB92" w:rsidR="0042092A" w:rsidRPr="0042092A" w:rsidRDefault="0042092A" w:rsidP="0042092A">
            <w:pPr>
              <w:widowControl/>
              <w:jc w:val="left"/>
              <w:rPr>
                <w:rFonts w:ascii="Calibri" w:eastAsia="SimSun" w:hAnsi="Calibri" w:cs="Calibri"/>
                <w:color w:val="000000"/>
                <w:kern w:val="0"/>
                <w:sz w:val="22"/>
              </w:rPr>
            </w:pPr>
            <w:bookmarkStart w:id="0" w:name="_Hlk119655869"/>
            <w:r w:rsidRPr="0042092A">
              <w:rPr>
                <w:rFonts w:ascii="Calibri" w:eastAsia="SimSun" w:hAnsi="Calibri" w:cs="Calibri"/>
                <w:color w:val="000000"/>
                <w:kern w:val="0"/>
                <w:sz w:val="22"/>
              </w:rPr>
              <w:br/>
              <w:t xml:space="preserve">The updated COVID booster is designed to maximize your protection from Omicron and reduce the spread of COVID this </w:t>
            </w:r>
            <w:del w:id="1" w:author="ccjk" w:date="2022-12-07T11:05:00Z">
              <w:r w:rsidRPr="0042092A" w:rsidDel="00196989">
                <w:rPr>
                  <w:rFonts w:ascii="Calibri" w:eastAsia="SimSun" w:hAnsi="Calibri" w:cs="Calibri"/>
                  <w:color w:val="000000"/>
                  <w:kern w:val="0"/>
                  <w:sz w:val="22"/>
                </w:rPr>
                <w:delText xml:space="preserve">fall and </w:delText>
              </w:r>
            </w:del>
            <w:r w:rsidRPr="0042092A">
              <w:rPr>
                <w:rFonts w:ascii="Calibri" w:eastAsia="SimSun" w:hAnsi="Calibri" w:cs="Calibri"/>
                <w:color w:val="000000"/>
                <w:kern w:val="0"/>
                <w:sz w:val="22"/>
              </w:rPr>
              <w:t xml:space="preserve">winter </w:t>
            </w:r>
            <w:r w:rsidRPr="0042092A">
              <w:rPr>
                <w:rFonts w:ascii="Segoe UI Emoji" w:eastAsia="SimSun" w:hAnsi="Segoe UI Emoji" w:cs="Segoe UI Emoji"/>
                <w:color w:val="000000"/>
                <w:kern w:val="0"/>
                <w:sz w:val="22"/>
              </w:rPr>
              <w:t>💉💪🚀</w:t>
            </w:r>
            <w:r w:rsidRPr="0042092A">
              <w:rPr>
                <w:rFonts w:ascii="Calibri" w:eastAsia="SimSun" w:hAnsi="Calibri" w:cs="Calibri"/>
                <w:color w:val="000000"/>
                <w:kern w:val="0"/>
                <w:sz w:val="22"/>
              </w:rPr>
              <w:t>If it’s been over 2 months since your last booster or dose of COVID-19 vaccine, book your appointment now.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5788B3F" w14:textId="4542C699" w:rsidR="0042092A" w:rsidRPr="00E365B4" w:rsidRDefault="00E365B4" w:rsidP="00EE1B52">
            <w:pPr>
              <w:widowControl/>
              <w:bidi/>
              <w:jc w:val="left"/>
              <w:rPr>
                <w:rFonts w:ascii="Calibri" w:eastAsia="SimSun" w:hAnsi="Calibri" w:cs="Arial"/>
                <w:color w:val="FF0000"/>
                <w:kern w:val="0"/>
                <w:sz w:val="22"/>
              </w:rPr>
            </w:pPr>
            <w:r>
              <w:rPr>
                <w:rFonts w:ascii="Calibri" w:eastAsia="SimSun" w:hAnsi="Calibri" w:cs="Calibri" w:hint="cs"/>
                <w:kern w:val="0"/>
                <w:sz w:val="22"/>
                <w:rtl/>
              </w:rPr>
              <w:t xml:space="preserve">اپ ڈیٹ کردہ کووِڈ بوسٹر کو  </w:t>
            </w:r>
            <w:r w:rsidR="00805AB8">
              <w:rPr>
                <w:rFonts w:ascii="Calibri" w:eastAsia="SimSun" w:hAnsi="Calibri" w:cs="Calibri" w:hint="cs"/>
                <w:kern w:val="0"/>
                <w:sz w:val="22"/>
                <w:rtl/>
              </w:rPr>
              <w:t>اس موسم سرما میں</w:t>
            </w:r>
            <w:r w:rsidR="003F71E3">
              <w:rPr>
                <w:rFonts w:ascii="Calibri" w:eastAsia="SimSun" w:hAnsi="Calibri" w:cs="Calibri" w:hint="cs"/>
                <w:kern w:val="0"/>
                <w:sz w:val="22"/>
                <w:rtl/>
              </w:rPr>
              <w:t xml:space="preserve"> </w:t>
            </w:r>
            <w:r>
              <w:rPr>
                <w:rFonts w:ascii="Calibri" w:eastAsia="SimSun" w:hAnsi="Calibri" w:cs="Calibri" w:hint="cs"/>
                <w:kern w:val="0"/>
                <w:sz w:val="22"/>
                <w:rtl/>
              </w:rPr>
              <w:t xml:space="preserve">اومیکرون سے آپ کے تحفظ کو  زیادہ سے زیادہ کرنے اور کووِڈ کے پھیلاؤ کو کم کرنے کے لیے تیار کیا گیا ہے </w:t>
            </w:r>
            <w:r w:rsidRPr="0042092A">
              <w:rPr>
                <w:rFonts w:ascii="Segoe UI Emoji" w:eastAsia="SimSun" w:hAnsi="Segoe UI Emoji" w:cs="Segoe UI Emoji"/>
                <w:color w:val="000000"/>
                <w:kern w:val="0"/>
                <w:sz w:val="22"/>
              </w:rPr>
              <w:t>💉💪🚀</w:t>
            </w:r>
            <w:r>
              <w:rPr>
                <w:rFonts w:ascii="Segoe UI Emoji" w:eastAsia="SimSun" w:hAnsi="Segoe UI Emoji" w:cs="Segoe UI Emoji" w:hint="cs"/>
                <w:color w:val="000000"/>
                <w:kern w:val="0"/>
                <w:sz w:val="22"/>
                <w:rtl/>
              </w:rPr>
              <w:t xml:space="preserve"> </w:t>
            </w:r>
            <w:r>
              <w:rPr>
                <w:rFonts w:ascii="Segoe UI Emoji" w:eastAsia="SimSun" w:hAnsi="Segoe UI Emoji" w:cs="Arial" w:hint="cs"/>
                <w:color w:val="000000"/>
                <w:kern w:val="0"/>
                <w:sz w:val="22"/>
                <w:rtl/>
              </w:rPr>
              <w:t xml:space="preserve">اگر آپ کے آخری مرتبہ بوسٹر </w:t>
            </w:r>
            <w:r w:rsidR="003F71E3">
              <w:rPr>
                <w:rFonts w:ascii="Segoe UI Emoji" w:eastAsia="SimSun" w:hAnsi="Segoe UI Emoji" w:cs="Arial" w:hint="cs"/>
                <w:color w:val="000000"/>
                <w:kern w:val="0"/>
                <w:sz w:val="22"/>
                <w:rtl/>
              </w:rPr>
              <w:t xml:space="preserve">یا </w:t>
            </w:r>
            <w:r>
              <w:rPr>
                <w:rFonts w:ascii="Segoe UI Emoji" w:eastAsia="SimSun" w:hAnsi="Segoe UI Emoji" w:cs="Arial" w:hint="cs"/>
                <w:color w:val="000000"/>
                <w:kern w:val="0"/>
                <w:sz w:val="22"/>
                <w:rtl/>
              </w:rPr>
              <w:t>کووِڈ-</w:t>
            </w:r>
            <w:r w:rsidRPr="0042092A">
              <w:rPr>
                <w:rFonts w:ascii="Calibri" w:eastAsia="SimSun" w:hAnsi="Calibri" w:cs="Calibri"/>
                <w:color w:val="000000"/>
                <w:kern w:val="0"/>
                <w:sz w:val="22"/>
              </w:rPr>
              <w:t>19</w:t>
            </w:r>
            <w:r>
              <w:rPr>
                <w:rFonts w:ascii="Calibri" w:eastAsia="SimSun" w:hAnsi="Calibri" w:cs="Calibri" w:hint="cs"/>
                <w:color w:val="000000"/>
                <w:kern w:val="0"/>
                <w:sz w:val="22"/>
                <w:rtl/>
              </w:rPr>
              <w:t xml:space="preserve"> ویکسین کی خوراک </w:t>
            </w:r>
            <w:r>
              <w:rPr>
                <w:rFonts w:ascii="Segoe UI Emoji" w:eastAsia="SimSun" w:hAnsi="Segoe UI Emoji" w:cs="Arial" w:hint="cs"/>
                <w:color w:val="000000"/>
                <w:kern w:val="0"/>
                <w:sz w:val="22"/>
                <w:rtl/>
              </w:rPr>
              <w:t xml:space="preserve">لینے کے بعد </w:t>
            </w:r>
            <w:r w:rsidRPr="00E365B4">
              <w:rPr>
                <w:rFonts w:ascii="Calibri" w:eastAsia="SimSun" w:hAnsi="Calibri" w:cs="Calibri"/>
                <w:color w:val="000000"/>
                <w:kern w:val="0"/>
                <w:sz w:val="22"/>
              </w:rPr>
              <w:t>2</w:t>
            </w:r>
            <w:r>
              <w:rPr>
                <w:rFonts w:ascii="Calibri" w:eastAsia="SimSun" w:hAnsi="Calibri" w:cs="Calibri" w:hint="cs"/>
                <w:color w:val="000000"/>
                <w:kern w:val="0"/>
                <w:sz w:val="22"/>
                <w:rtl/>
              </w:rPr>
              <w:t xml:space="preserve"> ماہ سے زیادہ ہو گیے ہیں تو  اپنا اپائنٹمنٹ ابھی بُک کریں۔</w:t>
            </w:r>
          </w:p>
        </w:tc>
      </w:tr>
      <w:bookmarkEnd w:id="0"/>
    </w:tbl>
    <w:p w14:paraId="7495BC64" w14:textId="77777777" w:rsidR="00890534" w:rsidRDefault="00890534" w:rsidP="0042092A"/>
    <w:sectPr w:rsidR="008905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cjk">
    <w15:presenceInfo w15:providerId="None" w15:userId="ccj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57F"/>
    <w:rsid w:val="00196989"/>
    <w:rsid w:val="00345BE4"/>
    <w:rsid w:val="003F71E3"/>
    <w:rsid w:val="0042092A"/>
    <w:rsid w:val="00437D0F"/>
    <w:rsid w:val="00517C3B"/>
    <w:rsid w:val="005419C1"/>
    <w:rsid w:val="0068757F"/>
    <w:rsid w:val="00805AB8"/>
    <w:rsid w:val="00890534"/>
    <w:rsid w:val="00935147"/>
    <w:rsid w:val="00AD0D55"/>
    <w:rsid w:val="00AD4BB2"/>
    <w:rsid w:val="00E365B4"/>
    <w:rsid w:val="00E73A53"/>
    <w:rsid w:val="00E87B9A"/>
    <w:rsid w:val="00EE1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C44F88"/>
  <w15:chartTrackingRefBased/>
  <w15:docId w15:val="{3909486B-DB14-425E-99BB-5B602E06E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1969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60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417</Characters>
  <Application>Microsoft Office Word</Application>
  <DocSecurity>0</DocSecurity>
  <Lines>13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ASTA-USA</Company>
  <LinksUpToDate>false</LinksUpToDate>
  <CharactersWithSpaces>519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4</cp:revision>
  <dcterms:created xsi:type="dcterms:W3CDTF">2022-12-07T08:22:00Z</dcterms:created>
  <dcterms:modified xsi:type="dcterms:W3CDTF">2022-12-08T13:34:00Z</dcterms:modified>
  <cp:category/>
</cp:coreProperties>
</file>